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6A47" w:rsidRDefault="002D6A47" w:rsidP="002D6A47">
      <w:pPr>
        <w:jc w:val="both"/>
        <w:rPr>
          <w:rFonts w:ascii="Arial" w:hAnsi="Arial" w:cs="Arial"/>
          <w:sz w:val="20"/>
          <w:szCs w:val="20"/>
        </w:rPr>
      </w:pPr>
    </w:p>
    <w:p w:rsidR="002D6A47" w:rsidRPr="00796506" w:rsidRDefault="002D6A47" w:rsidP="002D6A47">
      <w:pPr>
        <w:jc w:val="right"/>
        <w:rPr>
          <w:rFonts w:ascii="Arial" w:hAnsi="Arial" w:cs="Arial"/>
          <w:b/>
          <w:sz w:val="20"/>
          <w:szCs w:val="20"/>
        </w:rPr>
      </w:pPr>
      <w:r w:rsidRPr="00796506">
        <w:rPr>
          <w:rFonts w:ascii="Arial" w:hAnsi="Arial" w:cs="Arial"/>
          <w:b/>
          <w:sz w:val="20"/>
          <w:szCs w:val="20"/>
        </w:rPr>
        <w:t>Informatīvā paziņojuma par iepirkumu</w:t>
      </w:r>
    </w:p>
    <w:p w:rsidR="002D6A47" w:rsidRPr="00556060" w:rsidRDefault="002D6A47" w:rsidP="002D6A47">
      <w:pPr>
        <w:jc w:val="right"/>
        <w:rPr>
          <w:rFonts w:ascii="Arial" w:hAnsi="Arial" w:cs="Arial"/>
          <w:color w:val="000000" w:themeColor="text1"/>
          <w:spacing w:val="-3"/>
          <w:w w:val="105"/>
          <w:sz w:val="20"/>
          <w:szCs w:val="20"/>
        </w:rPr>
      </w:pPr>
      <w:r w:rsidRPr="00556060">
        <w:rPr>
          <w:rFonts w:ascii="Arial" w:hAnsi="Arial" w:cs="Arial"/>
          <w:color w:val="000000" w:themeColor="text1"/>
          <w:spacing w:val="-3"/>
          <w:w w:val="105"/>
          <w:sz w:val="20"/>
          <w:szCs w:val="20"/>
        </w:rPr>
        <w:t>„Jelgavas novada pašvaldības īpašumā esošo transportlīdzekļu KASKO apdrošināšana”</w:t>
      </w:r>
    </w:p>
    <w:p w:rsidR="002D6A47" w:rsidRPr="00556060" w:rsidRDefault="002D6A47" w:rsidP="002D6A47">
      <w:pPr>
        <w:jc w:val="right"/>
        <w:rPr>
          <w:rFonts w:ascii="Arial" w:hAnsi="Arial" w:cs="Arial"/>
          <w:color w:val="000000" w:themeColor="text1"/>
          <w:spacing w:val="-3"/>
          <w:w w:val="105"/>
          <w:sz w:val="20"/>
          <w:szCs w:val="20"/>
        </w:rPr>
      </w:pPr>
      <w:r w:rsidRPr="00556060">
        <w:rPr>
          <w:rFonts w:ascii="Arial" w:hAnsi="Arial" w:cs="Arial"/>
          <w:color w:val="000000" w:themeColor="text1"/>
          <w:spacing w:val="-3"/>
          <w:w w:val="105"/>
          <w:sz w:val="20"/>
          <w:szCs w:val="20"/>
        </w:rPr>
        <w:t xml:space="preserve"> iepirkuma</w:t>
      </w:r>
      <w:r w:rsidR="00556060">
        <w:rPr>
          <w:rFonts w:ascii="Arial" w:hAnsi="Arial" w:cs="Arial"/>
          <w:color w:val="000000" w:themeColor="text1"/>
          <w:spacing w:val="-3"/>
          <w:w w:val="105"/>
          <w:sz w:val="20"/>
          <w:szCs w:val="20"/>
        </w:rPr>
        <w:t xml:space="preserve"> identifikācijas Nr. JNP 2015/04</w:t>
      </w:r>
      <w:r w:rsidRPr="00556060">
        <w:rPr>
          <w:rFonts w:ascii="Arial" w:hAnsi="Arial" w:cs="Arial"/>
          <w:color w:val="000000" w:themeColor="text1"/>
          <w:spacing w:val="-3"/>
          <w:w w:val="105"/>
          <w:sz w:val="20"/>
          <w:szCs w:val="20"/>
        </w:rPr>
        <w:t xml:space="preserve">  </w:t>
      </w:r>
    </w:p>
    <w:p w:rsidR="002D6A47" w:rsidRPr="00796506" w:rsidRDefault="002D6A47" w:rsidP="002D6A47">
      <w:pPr>
        <w:jc w:val="right"/>
        <w:rPr>
          <w:rFonts w:ascii="Arial" w:hAnsi="Arial" w:cs="Arial"/>
          <w:b/>
          <w:sz w:val="20"/>
          <w:szCs w:val="20"/>
        </w:rPr>
      </w:pPr>
      <w:r w:rsidRPr="00796506">
        <w:rPr>
          <w:rFonts w:ascii="Arial" w:hAnsi="Arial" w:cs="Arial"/>
          <w:b/>
          <w:sz w:val="20"/>
          <w:szCs w:val="20"/>
        </w:rPr>
        <w:t xml:space="preserve">Pielikums Nr.2 </w:t>
      </w:r>
    </w:p>
    <w:p w:rsidR="002D6A47" w:rsidRPr="00796506" w:rsidRDefault="002D6A47" w:rsidP="002D6A47">
      <w:pPr>
        <w:jc w:val="both"/>
        <w:rPr>
          <w:rFonts w:ascii="Arial" w:hAnsi="Arial" w:cs="Arial"/>
          <w:b/>
          <w:sz w:val="20"/>
          <w:szCs w:val="20"/>
        </w:rPr>
      </w:pPr>
    </w:p>
    <w:p w:rsidR="002D6A47" w:rsidRPr="00796506" w:rsidRDefault="002D6A47" w:rsidP="002D6A47">
      <w:pPr>
        <w:jc w:val="both"/>
        <w:rPr>
          <w:rFonts w:ascii="Arial" w:hAnsi="Arial" w:cs="Arial"/>
          <w:b/>
          <w:sz w:val="20"/>
          <w:szCs w:val="20"/>
        </w:rPr>
      </w:pPr>
    </w:p>
    <w:p w:rsidR="002D6A47" w:rsidRPr="00796506" w:rsidRDefault="002D6A47" w:rsidP="002D6A47">
      <w:pPr>
        <w:jc w:val="center"/>
        <w:rPr>
          <w:rFonts w:ascii="Arial" w:hAnsi="Arial" w:cs="Arial"/>
          <w:b/>
          <w:sz w:val="20"/>
          <w:szCs w:val="20"/>
        </w:rPr>
      </w:pPr>
      <w:r w:rsidRPr="00796506">
        <w:rPr>
          <w:rFonts w:ascii="Arial" w:hAnsi="Arial" w:cs="Arial"/>
          <w:b/>
          <w:sz w:val="20"/>
          <w:szCs w:val="20"/>
        </w:rPr>
        <w:t>TEHNISKĀ SPECIFIKĀCIJA UN TEHNISKAIS PIEDĀVĀJUMS - FORMA</w:t>
      </w:r>
    </w:p>
    <w:p w:rsidR="002D6A47" w:rsidRPr="00796506" w:rsidRDefault="002D6A47" w:rsidP="002D6A47">
      <w:pPr>
        <w:jc w:val="center"/>
        <w:rPr>
          <w:rFonts w:ascii="Arial" w:hAnsi="Arial" w:cs="Arial"/>
          <w:b/>
          <w:sz w:val="20"/>
          <w:szCs w:val="20"/>
        </w:rPr>
      </w:pPr>
    </w:p>
    <w:p w:rsidR="002D6A47" w:rsidRPr="00796506" w:rsidRDefault="002D6A47" w:rsidP="002D6A47">
      <w:pPr>
        <w:jc w:val="both"/>
        <w:rPr>
          <w:rFonts w:ascii="Arial" w:hAnsi="Arial" w:cs="Arial"/>
          <w:b/>
          <w:sz w:val="20"/>
          <w:szCs w:val="20"/>
        </w:rPr>
      </w:pPr>
    </w:p>
    <w:tbl>
      <w:tblPr>
        <w:tblW w:w="1163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2"/>
        <w:gridCol w:w="1585"/>
        <w:gridCol w:w="3963"/>
        <w:gridCol w:w="1990"/>
        <w:gridCol w:w="2126"/>
        <w:gridCol w:w="1432"/>
      </w:tblGrid>
      <w:tr w:rsidR="002D6A47" w:rsidRPr="00796506" w:rsidTr="001A6D11">
        <w:trPr>
          <w:gridAfter w:val="1"/>
          <w:wAfter w:w="1432" w:type="dxa"/>
        </w:trPr>
        <w:tc>
          <w:tcPr>
            <w:tcW w:w="2127" w:type="dxa"/>
            <w:gridSpan w:val="2"/>
            <w:shd w:val="clear" w:color="auto" w:fill="F2F2F2"/>
            <w:vAlign w:val="center"/>
          </w:tcPr>
          <w:p w:rsidR="002D6A47" w:rsidRPr="00796506" w:rsidRDefault="002D6A47" w:rsidP="001A6D11">
            <w:pPr>
              <w:jc w:val="center"/>
              <w:rPr>
                <w:rFonts w:ascii="Arial" w:hAnsi="Arial" w:cs="Arial"/>
                <w:b/>
                <w:sz w:val="20"/>
                <w:szCs w:val="20"/>
                <w:lang w:eastAsia="en-US"/>
              </w:rPr>
            </w:pPr>
            <w:r w:rsidRPr="00796506">
              <w:rPr>
                <w:rFonts w:ascii="Arial" w:hAnsi="Arial" w:cs="Arial"/>
                <w:b/>
                <w:sz w:val="20"/>
                <w:szCs w:val="20"/>
                <w:lang w:eastAsia="en-US"/>
              </w:rPr>
              <w:t>Kritērijs</w:t>
            </w:r>
          </w:p>
        </w:tc>
        <w:tc>
          <w:tcPr>
            <w:tcW w:w="5953" w:type="dxa"/>
            <w:gridSpan w:val="2"/>
            <w:shd w:val="clear" w:color="auto" w:fill="F2F2F2"/>
            <w:vAlign w:val="center"/>
          </w:tcPr>
          <w:p w:rsidR="002D6A47" w:rsidRPr="00796506" w:rsidRDefault="002D6A47" w:rsidP="001A6D11">
            <w:pPr>
              <w:jc w:val="center"/>
              <w:rPr>
                <w:rFonts w:ascii="Arial" w:hAnsi="Arial" w:cs="Arial"/>
                <w:b/>
                <w:sz w:val="20"/>
                <w:szCs w:val="20"/>
                <w:lang w:eastAsia="en-US"/>
              </w:rPr>
            </w:pPr>
            <w:r w:rsidRPr="00796506">
              <w:rPr>
                <w:rFonts w:ascii="Arial" w:hAnsi="Arial" w:cs="Arial"/>
                <w:b/>
                <w:sz w:val="20"/>
                <w:szCs w:val="20"/>
                <w:lang w:eastAsia="en-US"/>
              </w:rPr>
              <w:t>Pasūtītāja minimālās prasības, kas jānodrošina Pretendentam</w:t>
            </w:r>
          </w:p>
        </w:tc>
        <w:tc>
          <w:tcPr>
            <w:tcW w:w="2126" w:type="dxa"/>
            <w:shd w:val="clear" w:color="auto" w:fill="F2F2F2"/>
            <w:vAlign w:val="center"/>
          </w:tcPr>
          <w:p w:rsidR="002D6A47" w:rsidRPr="00796506" w:rsidRDefault="002D6A47" w:rsidP="001A6D11">
            <w:pPr>
              <w:jc w:val="center"/>
              <w:rPr>
                <w:rFonts w:ascii="Arial" w:hAnsi="Arial" w:cs="Arial"/>
                <w:b/>
                <w:sz w:val="20"/>
                <w:szCs w:val="20"/>
                <w:lang w:eastAsia="en-US"/>
              </w:rPr>
            </w:pPr>
            <w:r w:rsidRPr="00796506">
              <w:rPr>
                <w:rFonts w:ascii="Arial" w:hAnsi="Arial" w:cs="Arial"/>
                <w:b/>
                <w:sz w:val="20"/>
                <w:szCs w:val="20"/>
                <w:lang w:eastAsia="en-US"/>
              </w:rPr>
              <w:t>Pretendenta tehniskais piedāvājums (nodrošinājums)</w:t>
            </w:r>
          </w:p>
        </w:tc>
      </w:tr>
      <w:tr w:rsidR="002D6A47" w:rsidRPr="00796506" w:rsidTr="001A6D11">
        <w:trPr>
          <w:gridAfter w:val="1"/>
          <w:wAfter w:w="1432" w:type="dxa"/>
        </w:trPr>
        <w:tc>
          <w:tcPr>
            <w:tcW w:w="2127" w:type="dxa"/>
            <w:gridSpan w:val="2"/>
            <w:vAlign w:val="center"/>
          </w:tcPr>
          <w:p w:rsidR="002D6A47" w:rsidRPr="00796506" w:rsidRDefault="002D6A47" w:rsidP="001A6D11">
            <w:pPr>
              <w:numPr>
                <w:ilvl w:val="0"/>
                <w:numId w:val="1"/>
              </w:numPr>
              <w:tabs>
                <w:tab w:val="left" w:pos="318"/>
              </w:tabs>
              <w:ind w:left="318" w:hanging="318"/>
              <w:rPr>
                <w:rFonts w:ascii="Arial" w:hAnsi="Arial" w:cs="Arial"/>
                <w:sz w:val="20"/>
                <w:szCs w:val="20"/>
                <w:lang w:eastAsia="en-US"/>
              </w:rPr>
            </w:pPr>
            <w:r w:rsidRPr="00796506">
              <w:rPr>
                <w:rFonts w:ascii="Arial" w:hAnsi="Arial" w:cs="Arial"/>
                <w:bCs/>
                <w:sz w:val="20"/>
                <w:szCs w:val="20"/>
                <w:lang w:eastAsia="en-US"/>
              </w:rPr>
              <w:t>Līguma izpildes periods</w:t>
            </w:r>
          </w:p>
        </w:tc>
        <w:tc>
          <w:tcPr>
            <w:tcW w:w="5953" w:type="dxa"/>
            <w:gridSpan w:val="2"/>
          </w:tcPr>
          <w:p w:rsidR="002D6A47" w:rsidRPr="00796506" w:rsidRDefault="002D6A47" w:rsidP="001A6D11">
            <w:pPr>
              <w:rPr>
                <w:rFonts w:ascii="Arial" w:hAnsi="Arial" w:cs="Arial"/>
                <w:b/>
                <w:sz w:val="20"/>
                <w:szCs w:val="20"/>
                <w:lang w:eastAsia="en-US"/>
              </w:rPr>
            </w:pPr>
            <w:r w:rsidRPr="00556060">
              <w:rPr>
                <w:rFonts w:ascii="Arial" w:hAnsi="Arial" w:cs="Arial"/>
                <w:bCs/>
                <w:sz w:val="20"/>
                <w:szCs w:val="20"/>
                <w:lang w:eastAsia="en-US"/>
              </w:rPr>
              <w:t>07.02.2015. līdz 06.02.2016.</w:t>
            </w:r>
          </w:p>
        </w:tc>
        <w:tc>
          <w:tcPr>
            <w:tcW w:w="2126" w:type="dxa"/>
          </w:tcPr>
          <w:p w:rsidR="002D6A47" w:rsidRPr="00796506" w:rsidRDefault="002D6A47" w:rsidP="001A6D11">
            <w:pPr>
              <w:jc w:val="center"/>
              <w:rPr>
                <w:rFonts w:ascii="Arial" w:hAnsi="Arial" w:cs="Arial"/>
                <w:b/>
                <w:sz w:val="20"/>
                <w:szCs w:val="20"/>
                <w:lang w:eastAsia="en-US"/>
              </w:rPr>
            </w:pPr>
            <w:r w:rsidRPr="00796506">
              <w:rPr>
                <w:rFonts w:ascii="Arial" w:hAnsi="Arial" w:cs="Arial"/>
                <w:b/>
                <w:sz w:val="20"/>
                <w:szCs w:val="20"/>
                <w:lang w:eastAsia="en-US"/>
              </w:rPr>
              <w:t xml:space="preserve">Piedāvā/nepiedāvā </w:t>
            </w:r>
          </w:p>
          <w:p w:rsidR="002D6A47" w:rsidRPr="00796506" w:rsidRDefault="002D6A47" w:rsidP="001A6D11">
            <w:pPr>
              <w:jc w:val="center"/>
              <w:rPr>
                <w:rFonts w:ascii="Arial" w:hAnsi="Arial" w:cs="Arial"/>
                <w:i/>
                <w:sz w:val="16"/>
                <w:szCs w:val="16"/>
                <w:lang w:eastAsia="en-US"/>
              </w:rPr>
            </w:pPr>
            <w:r w:rsidRPr="00796506">
              <w:rPr>
                <w:rFonts w:ascii="Arial" w:hAnsi="Arial" w:cs="Arial"/>
                <w:i/>
                <w:sz w:val="16"/>
                <w:szCs w:val="16"/>
                <w:lang w:eastAsia="en-US"/>
              </w:rPr>
              <w:t>(atstāt vienu variantu, kas izsaka piedāvājumu)</w:t>
            </w:r>
          </w:p>
        </w:tc>
      </w:tr>
      <w:tr w:rsidR="002D6A47" w:rsidRPr="00796506" w:rsidTr="001A6D11">
        <w:trPr>
          <w:gridAfter w:val="1"/>
          <w:wAfter w:w="1432" w:type="dxa"/>
          <w:trHeight w:val="231"/>
        </w:trPr>
        <w:tc>
          <w:tcPr>
            <w:tcW w:w="2127" w:type="dxa"/>
            <w:gridSpan w:val="2"/>
            <w:vMerge w:val="restart"/>
            <w:vAlign w:val="center"/>
          </w:tcPr>
          <w:p w:rsidR="002D6A47" w:rsidRPr="00796506" w:rsidRDefault="002D6A47" w:rsidP="001A6D11">
            <w:pPr>
              <w:numPr>
                <w:ilvl w:val="0"/>
                <w:numId w:val="1"/>
              </w:numPr>
              <w:tabs>
                <w:tab w:val="left" w:pos="-108"/>
              </w:tabs>
              <w:ind w:left="318" w:hanging="318"/>
              <w:rPr>
                <w:rFonts w:ascii="Arial" w:hAnsi="Arial" w:cs="Arial"/>
                <w:bCs/>
                <w:sz w:val="20"/>
                <w:szCs w:val="20"/>
                <w:lang w:eastAsia="en-US"/>
              </w:rPr>
            </w:pPr>
            <w:r w:rsidRPr="00796506">
              <w:rPr>
                <w:rFonts w:ascii="Arial" w:hAnsi="Arial" w:cs="Arial"/>
                <w:bCs/>
                <w:sz w:val="20"/>
                <w:szCs w:val="20"/>
                <w:lang w:eastAsia="en-US"/>
              </w:rPr>
              <w:t>Apdrošinā</w:t>
            </w:r>
            <w:del w:id="0" w:author="Māris Teteris" w:date="2014-02-13T17:47:00Z">
              <w:r w:rsidRPr="00796506" w:rsidDel="00AC244A">
                <w:rPr>
                  <w:rFonts w:ascii="Arial" w:hAnsi="Arial" w:cs="Arial"/>
                  <w:bCs/>
                  <w:sz w:val="20"/>
                  <w:szCs w:val="20"/>
                  <w:lang w:eastAsia="en-US"/>
                </w:rPr>
                <w:softHyphen/>
              </w:r>
            </w:del>
            <w:r w:rsidRPr="00796506">
              <w:rPr>
                <w:rFonts w:ascii="Arial" w:hAnsi="Arial" w:cs="Arial"/>
                <w:bCs/>
                <w:sz w:val="20"/>
                <w:szCs w:val="20"/>
                <w:lang w:eastAsia="en-US"/>
              </w:rPr>
              <w:t>šanas līguma darbības teritorija</w:t>
            </w:r>
          </w:p>
        </w:tc>
        <w:tc>
          <w:tcPr>
            <w:tcW w:w="5953" w:type="dxa"/>
            <w:gridSpan w:val="2"/>
          </w:tcPr>
          <w:p w:rsidR="002D6A47" w:rsidRPr="00796506" w:rsidRDefault="002D6A47" w:rsidP="001A6D11">
            <w:pPr>
              <w:numPr>
                <w:ilvl w:val="1"/>
                <w:numId w:val="1"/>
              </w:numPr>
              <w:tabs>
                <w:tab w:val="left" w:pos="-108"/>
              </w:tabs>
              <w:ind w:left="459" w:hanging="425"/>
              <w:rPr>
                <w:rFonts w:ascii="Arial" w:hAnsi="Arial" w:cs="Arial"/>
                <w:b/>
                <w:sz w:val="20"/>
                <w:szCs w:val="20"/>
                <w:lang w:eastAsia="en-US"/>
              </w:rPr>
            </w:pPr>
            <w:r w:rsidRPr="00796506">
              <w:rPr>
                <w:rFonts w:ascii="Arial" w:hAnsi="Arial" w:cs="Arial"/>
                <w:bCs/>
                <w:sz w:val="20"/>
                <w:szCs w:val="20"/>
                <w:lang w:eastAsia="en-US"/>
              </w:rPr>
              <w:t xml:space="preserve">Latvija, Eiropa (saskaņā ar Pielikumu nr.1, </w:t>
            </w:r>
            <w:r w:rsidRPr="00796506">
              <w:rPr>
                <w:rFonts w:ascii="Arial" w:hAnsi="Arial" w:cs="Arial"/>
                <w:sz w:val="20"/>
                <w:szCs w:val="20"/>
                <w:lang w:eastAsia="en-US"/>
              </w:rPr>
              <w:t>sadaļā „</w:t>
            </w:r>
            <w:r w:rsidRPr="00796506">
              <w:rPr>
                <w:rFonts w:ascii="Arial" w:hAnsi="Arial" w:cs="Arial"/>
                <w:b/>
                <w:sz w:val="20"/>
                <w:szCs w:val="20"/>
                <w:lang w:eastAsia="en-US"/>
              </w:rPr>
              <w:t>Finanšu piedāvājums</w:t>
            </w:r>
            <w:r w:rsidRPr="00796506">
              <w:rPr>
                <w:rFonts w:ascii="Arial" w:hAnsi="Arial" w:cs="Arial"/>
                <w:sz w:val="20"/>
                <w:szCs w:val="20"/>
                <w:lang w:eastAsia="en-US"/>
              </w:rPr>
              <w:t>”</w:t>
            </w:r>
            <w:r w:rsidRPr="00796506">
              <w:rPr>
                <w:rFonts w:ascii="Arial" w:hAnsi="Arial" w:cs="Arial"/>
                <w:bCs/>
                <w:sz w:val="20"/>
                <w:szCs w:val="20"/>
                <w:lang w:eastAsia="en-US"/>
              </w:rPr>
              <w:t>)</w:t>
            </w:r>
          </w:p>
        </w:tc>
        <w:tc>
          <w:tcPr>
            <w:tcW w:w="2126" w:type="dxa"/>
          </w:tcPr>
          <w:p w:rsidR="002D6A47" w:rsidRPr="00796506" w:rsidRDefault="002D6A47" w:rsidP="001A6D11">
            <w:pPr>
              <w:suppressAutoHyphens/>
              <w:rPr>
                <w:rFonts w:ascii="Arial" w:hAnsi="Arial" w:cs="Arial"/>
                <w:sz w:val="20"/>
                <w:szCs w:val="20"/>
                <w:lang w:eastAsia="en-US"/>
              </w:rPr>
            </w:pPr>
          </w:p>
        </w:tc>
      </w:tr>
      <w:tr w:rsidR="002D6A47" w:rsidRPr="00796506" w:rsidTr="001A6D11">
        <w:trPr>
          <w:gridAfter w:val="1"/>
          <w:wAfter w:w="1432" w:type="dxa"/>
          <w:trHeight w:val="502"/>
        </w:trPr>
        <w:tc>
          <w:tcPr>
            <w:tcW w:w="2127" w:type="dxa"/>
            <w:gridSpan w:val="2"/>
            <w:vMerge/>
            <w:vAlign w:val="center"/>
          </w:tcPr>
          <w:p w:rsidR="002D6A47" w:rsidRPr="00796506" w:rsidRDefault="002D6A47">
            <w:pPr>
              <w:numPr>
                <w:ilvl w:val="0"/>
                <w:numId w:val="1"/>
              </w:numPr>
              <w:tabs>
                <w:tab w:val="left" w:pos="318"/>
              </w:tabs>
              <w:ind w:left="318" w:hanging="284"/>
              <w:rPr>
                <w:rFonts w:ascii="Arial" w:hAnsi="Arial" w:cs="Arial"/>
                <w:sz w:val="20"/>
                <w:szCs w:val="20"/>
                <w:lang w:eastAsia="en-US"/>
              </w:rPr>
              <w:pPrChange w:id="1" w:author="Māris Teteris" w:date="2014-02-13T17:54:00Z">
                <w:pPr>
                  <w:numPr>
                    <w:numId w:val="9"/>
                  </w:numPr>
                  <w:tabs>
                    <w:tab w:val="left" w:pos="318"/>
                    <w:tab w:val="num" w:pos="360"/>
                    <w:tab w:val="num" w:pos="720"/>
                  </w:tabs>
                  <w:ind w:left="318" w:hanging="284"/>
                </w:pPr>
              </w:pPrChange>
            </w:pPr>
          </w:p>
        </w:tc>
        <w:tc>
          <w:tcPr>
            <w:tcW w:w="5953" w:type="dxa"/>
            <w:gridSpan w:val="2"/>
          </w:tcPr>
          <w:p w:rsidR="002D6A47" w:rsidRPr="00796506" w:rsidRDefault="002D6A47" w:rsidP="001A6D11">
            <w:pPr>
              <w:numPr>
                <w:ilvl w:val="1"/>
                <w:numId w:val="1"/>
              </w:numPr>
              <w:ind w:left="459" w:hanging="425"/>
              <w:rPr>
                <w:rFonts w:ascii="Arial" w:hAnsi="Arial" w:cs="Arial"/>
                <w:bCs/>
                <w:sz w:val="20"/>
                <w:szCs w:val="20"/>
                <w:lang w:eastAsia="en-US"/>
              </w:rPr>
            </w:pPr>
            <w:r w:rsidRPr="00796506">
              <w:rPr>
                <w:rFonts w:ascii="Arial" w:hAnsi="Arial" w:cs="Arial"/>
                <w:sz w:val="20"/>
                <w:szCs w:val="20"/>
                <w:lang w:eastAsia="en-US"/>
              </w:rPr>
              <w:t>Pretendents nodrošina iespēju paplašināt apdrošināšanas teritoriju katram transportlīdzeklim atsevišķi</w:t>
            </w:r>
          </w:p>
        </w:tc>
        <w:tc>
          <w:tcPr>
            <w:tcW w:w="2126" w:type="dxa"/>
          </w:tcPr>
          <w:p w:rsidR="002D6A47" w:rsidRPr="00796506" w:rsidRDefault="002D6A47" w:rsidP="001A6D11">
            <w:pPr>
              <w:jc w:val="center"/>
              <w:rPr>
                <w:rFonts w:ascii="Arial" w:hAnsi="Arial" w:cs="Arial"/>
                <w:sz w:val="20"/>
                <w:szCs w:val="20"/>
                <w:lang w:eastAsia="en-US"/>
              </w:rPr>
            </w:pPr>
          </w:p>
        </w:tc>
      </w:tr>
      <w:tr w:rsidR="002D6A47" w:rsidRPr="00796506" w:rsidTr="001A6D11">
        <w:trPr>
          <w:gridAfter w:val="1"/>
          <w:wAfter w:w="1432" w:type="dxa"/>
          <w:trHeight w:val="473"/>
        </w:trPr>
        <w:tc>
          <w:tcPr>
            <w:tcW w:w="2127" w:type="dxa"/>
            <w:gridSpan w:val="2"/>
            <w:vMerge w:val="restart"/>
            <w:vAlign w:val="center"/>
          </w:tcPr>
          <w:p w:rsidR="002D6A47" w:rsidRPr="00796506" w:rsidRDefault="002D6A47" w:rsidP="001A6D11">
            <w:pPr>
              <w:numPr>
                <w:ilvl w:val="0"/>
                <w:numId w:val="1"/>
              </w:numPr>
              <w:tabs>
                <w:tab w:val="left" w:pos="318"/>
              </w:tabs>
              <w:ind w:left="318" w:hanging="284"/>
              <w:rPr>
                <w:rFonts w:ascii="Arial" w:hAnsi="Arial" w:cs="Arial"/>
                <w:sz w:val="20"/>
                <w:szCs w:val="20"/>
                <w:lang w:eastAsia="en-US"/>
              </w:rPr>
            </w:pPr>
            <w:r w:rsidRPr="00796506">
              <w:rPr>
                <w:rFonts w:ascii="Arial" w:hAnsi="Arial" w:cs="Arial"/>
                <w:sz w:val="20"/>
                <w:szCs w:val="20"/>
                <w:lang w:eastAsia="en-US"/>
              </w:rPr>
              <w:t>Apdrošināmais objekts</w:t>
            </w:r>
          </w:p>
          <w:p w:rsidR="002D6A47" w:rsidRPr="00796506" w:rsidRDefault="002D6A47" w:rsidP="001A6D11">
            <w:pPr>
              <w:tabs>
                <w:tab w:val="left" w:pos="318"/>
              </w:tabs>
              <w:ind w:left="176" w:hanging="142"/>
              <w:rPr>
                <w:rFonts w:ascii="Arial" w:hAnsi="Arial" w:cs="Arial"/>
                <w:bCs/>
                <w:sz w:val="20"/>
                <w:szCs w:val="20"/>
                <w:lang w:eastAsia="en-US"/>
              </w:rPr>
            </w:pPr>
          </w:p>
        </w:tc>
        <w:tc>
          <w:tcPr>
            <w:tcW w:w="5953" w:type="dxa"/>
            <w:gridSpan w:val="2"/>
          </w:tcPr>
          <w:p w:rsidR="002D6A47" w:rsidRPr="00796506" w:rsidRDefault="002D6A47" w:rsidP="001A6D11">
            <w:pPr>
              <w:numPr>
                <w:ilvl w:val="1"/>
                <w:numId w:val="1"/>
              </w:numPr>
              <w:autoSpaceDE w:val="0"/>
              <w:autoSpaceDN w:val="0"/>
              <w:adjustRightInd w:val="0"/>
              <w:ind w:left="459" w:hanging="426"/>
              <w:rPr>
                <w:rFonts w:ascii="Arial" w:eastAsia="Calibri" w:hAnsi="Arial" w:cs="Arial"/>
                <w:sz w:val="20"/>
                <w:szCs w:val="20"/>
                <w:lang w:eastAsia="en-US"/>
              </w:rPr>
            </w:pPr>
            <w:r w:rsidRPr="00796506">
              <w:rPr>
                <w:rFonts w:ascii="Arial" w:hAnsi="Arial" w:cs="Arial"/>
                <w:sz w:val="20"/>
                <w:szCs w:val="20"/>
                <w:lang w:eastAsia="en-US"/>
              </w:rPr>
              <w:t>Pasūtītāja valdījumā esošie sauszemes transportlīdzekļi, kas norādīti Pielikumā nr.1, sadaļā „</w:t>
            </w:r>
            <w:r w:rsidRPr="00796506">
              <w:rPr>
                <w:rFonts w:ascii="Arial" w:hAnsi="Arial" w:cs="Arial"/>
                <w:b/>
                <w:sz w:val="20"/>
                <w:szCs w:val="20"/>
                <w:lang w:eastAsia="en-US"/>
              </w:rPr>
              <w:t>Finanšu piedāvājums</w:t>
            </w:r>
            <w:r w:rsidRPr="00796506">
              <w:rPr>
                <w:rFonts w:ascii="Arial" w:hAnsi="Arial" w:cs="Arial"/>
                <w:sz w:val="20"/>
                <w:szCs w:val="20"/>
                <w:lang w:eastAsia="en-US"/>
              </w:rPr>
              <w:t>”</w:t>
            </w:r>
          </w:p>
        </w:tc>
        <w:tc>
          <w:tcPr>
            <w:tcW w:w="2126" w:type="dxa"/>
          </w:tcPr>
          <w:p w:rsidR="002D6A47" w:rsidRPr="00796506" w:rsidRDefault="002D6A47" w:rsidP="001A6D11">
            <w:pPr>
              <w:jc w:val="both"/>
              <w:rPr>
                <w:rFonts w:ascii="Arial" w:hAnsi="Arial" w:cs="Arial"/>
                <w:b/>
                <w:sz w:val="20"/>
                <w:szCs w:val="20"/>
                <w:lang w:eastAsia="en-US"/>
              </w:rPr>
            </w:pPr>
          </w:p>
          <w:p w:rsidR="002D6A47" w:rsidRPr="00796506" w:rsidRDefault="002D6A47" w:rsidP="001A6D11">
            <w:pPr>
              <w:jc w:val="center"/>
              <w:rPr>
                <w:rFonts w:ascii="Arial" w:hAnsi="Arial" w:cs="Arial"/>
                <w:sz w:val="20"/>
                <w:szCs w:val="20"/>
                <w:lang w:eastAsia="en-US"/>
              </w:rPr>
            </w:pPr>
          </w:p>
        </w:tc>
        <w:bookmarkStart w:id="2" w:name="_GoBack"/>
        <w:bookmarkEnd w:id="2"/>
      </w:tr>
      <w:tr w:rsidR="002D6A47" w:rsidRPr="00796506" w:rsidTr="001A6D11">
        <w:trPr>
          <w:gridAfter w:val="1"/>
          <w:wAfter w:w="1432" w:type="dxa"/>
          <w:trHeight w:val="422"/>
        </w:trPr>
        <w:tc>
          <w:tcPr>
            <w:tcW w:w="2127" w:type="dxa"/>
            <w:gridSpan w:val="2"/>
            <w:vMerge/>
            <w:vAlign w:val="center"/>
          </w:tcPr>
          <w:p w:rsidR="002D6A47" w:rsidRPr="00796506" w:rsidRDefault="002D6A47">
            <w:pPr>
              <w:numPr>
                <w:ilvl w:val="0"/>
                <w:numId w:val="1"/>
              </w:numPr>
              <w:tabs>
                <w:tab w:val="left" w:pos="318"/>
              </w:tabs>
              <w:ind w:left="318" w:hanging="284"/>
              <w:rPr>
                <w:rFonts w:ascii="Arial" w:hAnsi="Arial" w:cs="Arial"/>
                <w:sz w:val="20"/>
                <w:szCs w:val="20"/>
                <w:lang w:eastAsia="en-US"/>
              </w:rPr>
              <w:pPrChange w:id="3" w:author="Māris Teteris" w:date="2014-02-13T17:54:00Z">
                <w:pPr>
                  <w:numPr>
                    <w:numId w:val="9"/>
                  </w:numPr>
                  <w:tabs>
                    <w:tab w:val="left" w:pos="318"/>
                    <w:tab w:val="num" w:pos="360"/>
                    <w:tab w:val="num" w:pos="720"/>
                  </w:tabs>
                  <w:ind w:left="318" w:hanging="284"/>
                </w:pPr>
              </w:pPrChange>
            </w:pPr>
          </w:p>
        </w:tc>
        <w:tc>
          <w:tcPr>
            <w:tcW w:w="5953" w:type="dxa"/>
            <w:gridSpan w:val="2"/>
          </w:tcPr>
          <w:p w:rsidR="002D6A47" w:rsidRPr="00796506" w:rsidRDefault="002D6A47" w:rsidP="001A6D11">
            <w:pPr>
              <w:numPr>
                <w:ilvl w:val="1"/>
                <w:numId w:val="1"/>
              </w:numPr>
              <w:ind w:left="459" w:hanging="425"/>
              <w:rPr>
                <w:rFonts w:ascii="Arial" w:hAnsi="Arial" w:cs="Arial"/>
                <w:sz w:val="20"/>
                <w:szCs w:val="20"/>
                <w:lang w:eastAsia="en-US"/>
              </w:rPr>
            </w:pPr>
            <w:r w:rsidRPr="00796506">
              <w:rPr>
                <w:rFonts w:ascii="Arial" w:hAnsi="Arial" w:cs="Arial"/>
                <w:sz w:val="20"/>
                <w:szCs w:val="20"/>
                <w:lang w:eastAsia="en-US"/>
              </w:rPr>
              <w:t>Transportlīdzekļu papildus aprīkojums, t.i., audiosistēma un citas iekārtas (piemēram, bet neaprobežojoties ar: GPS, video reģistrators), kuras izmanto transporta līdzeklī un kuras ir piestiprinātas transportlīdzeklim, t.sk. riepas, riteņu diski, kuru apdrošināšana ir spēkā arī tad, ja tie ir vienīgie bojājumi.</w:t>
            </w:r>
          </w:p>
        </w:tc>
        <w:tc>
          <w:tcPr>
            <w:tcW w:w="2126" w:type="dxa"/>
          </w:tcPr>
          <w:p w:rsidR="002D6A47" w:rsidRPr="00796506" w:rsidRDefault="002D6A47" w:rsidP="001A6D11">
            <w:pPr>
              <w:rPr>
                <w:rFonts w:ascii="Arial" w:hAnsi="Arial" w:cs="Arial"/>
                <w:sz w:val="20"/>
                <w:szCs w:val="20"/>
                <w:lang w:eastAsia="en-US"/>
              </w:rPr>
            </w:pPr>
          </w:p>
        </w:tc>
      </w:tr>
      <w:tr w:rsidR="002D6A47" w:rsidRPr="00796506" w:rsidTr="001A6D11">
        <w:trPr>
          <w:gridAfter w:val="1"/>
          <w:wAfter w:w="1432" w:type="dxa"/>
          <w:trHeight w:val="503"/>
        </w:trPr>
        <w:tc>
          <w:tcPr>
            <w:tcW w:w="2127" w:type="dxa"/>
            <w:gridSpan w:val="2"/>
            <w:vMerge w:val="restart"/>
            <w:vAlign w:val="center"/>
          </w:tcPr>
          <w:p w:rsidR="002D6A47" w:rsidRPr="00796506" w:rsidRDefault="002D6A47" w:rsidP="001A6D11">
            <w:pPr>
              <w:numPr>
                <w:ilvl w:val="0"/>
                <w:numId w:val="1"/>
              </w:numPr>
              <w:ind w:left="318" w:hanging="284"/>
              <w:rPr>
                <w:rFonts w:ascii="Arial" w:hAnsi="Arial" w:cs="Arial"/>
                <w:sz w:val="20"/>
                <w:szCs w:val="20"/>
                <w:lang w:eastAsia="en-US"/>
              </w:rPr>
            </w:pPr>
            <w:r w:rsidRPr="00796506">
              <w:rPr>
                <w:rFonts w:ascii="Arial" w:hAnsi="Arial" w:cs="Arial"/>
                <w:sz w:val="20"/>
                <w:szCs w:val="20"/>
                <w:lang w:eastAsia="en-US"/>
              </w:rPr>
              <w:t>Apdrošinā</w:t>
            </w:r>
            <w:del w:id="4" w:author="Māris Teteris" w:date="2014-02-13T17:47:00Z">
              <w:r w:rsidRPr="00796506" w:rsidDel="00AC244A">
                <w:rPr>
                  <w:rFonts w:ascii="Arial" w:hAnsi="Arial" w:cs="Arial"/>
                  <w:sz w:val="20"/>
                  <w:szCs w:val="20"/>
                  <w:lang w:eastAsia="en-US"/>
                </w:rPr>
                <w:softHyphen/>
              </w:r>
            </w:del>
            <w:r w:rsidRPr="00796506">
              <w:rPr>
                <w:rFonts w:ascii="Arial" w:hAnsi="Arial" w:cs="Arial"/>
                <w:sz w:val="20"/>
                <w:szCs w:val="20"/>
                <w:lang w:eastAsia="en-US"/>
              </w:rPr>
              <w:t>juma summa</w:t>
            </w:r>
          </w:p>
          <w:p w:rsidR="002D6A47" w:rsidRPr="00796506" w:rsidRDefault="002D6A47" w:rsidP="001A6D11">
            <w:pPr>
              <w:tabs>
                <w:tab w:val="left" w:pos="318"/>
              </w:tabs>
              <w:ind w:left="176" w:hanging="142"/>
              <w:rPr>
                <w:rFonts w:ascii="Arial" w:hAnsi="Arial" w:cs="Arial"/>
                <w:bCs/>
                <w:sz w:val="20"/>
                <w:szCs w:val="20"/>
                <w:lang w:eastAsia="en-US"/>
              </w:rPr>
            </w:pPr>
          </w:p>
        </w:tc>
        <w:tc>
          <w:tcPr>
            <w:tcW w:w="5953" w:type="dxa"/>
            <w:gridSpan w:val="2"/>
          </w:tcPr>
          <w:p w:rsidR="002D6A47" w:rsidRPr="00796506" w:rsidRDefault="002D6A47" w:rsidP="001A6D11">
            <w:pPr>
              <w:numPr>
                <w:ilvl w:val="1"/>
                <w:numId w:val="1"/>
              </w:numPr>
              <w:rPr>
                <w:rFonts w:ascii="Arial" w:hAnsi="Arial" w:cs="Arial"/>
                <w:sz w:val="20"/>
                <w:szCs w:val="20"/>
                <w:lang w:eastAsia="en-US"/>
              </w:rPr>
            </w:pPr>
            <w:r w:rsidRPr="00796506">
              <w:rPr>
                <w:rFonts w:ascii="Arial" w:hAnsi="Arial" w:cs="Arial"/>
                <w:sz w:val="20"/>
                <w:szCs w:val="20"/>
                <w:lang w:eastAsia="en-US"/>
              </w:rPr>
              <w:t>Pasūtītāja apdrošināmo transportlīdzekļu sarakstā norādītai apdrošinājuma summai ir informatīvs raksturs. Transportlīdzekļa apdrošinājuma summa ir transportlīdzekļa tirgus vērtība kopā ar papildus aprīkojumu.</w:t>
            </w:r>
          </w:p>
          <w:p w:rsidR="002D6A47" w:rsidRPr="00796506" w:rsidRDefault="002D6A47" w:rsidP="001A6D11">
            <w:pPr>
              <w:ind w:left="360"/>
              <w:rPr>
                <w:rFonts w:ascii="Arial" w:hAnsi="Arial" w:cs="Arial"/>
                <w:sz w:val="20"/>
                <w:szCs w:val="20"/>
                <w:lang w:eastAsia="en-US"/>
              </w:rPr>
            </w:pPr>
            <w:proofErr w:type="spellStart"/>
            <w:r w:rsidRPr="00796506">
              <w:rPr>
                <w:rFonts w:ascii="Arial" w:hAnsi="Arial" w:cs="Arial"/>
                <w:sz w:val="20"/>
                <w:szCs w:val="20"/>
                <w:lang w:eastAsia="en-US"/>
              </w:rPr>
              <w:t>Jaunvērtības</w:t>
            </w:r>
            <w:proofErr w:type="spellEnd"/>
            <w:r w:rsidRPr="00796506">
              <w:rPr>
                <w:rFonts w:ascii="Arial" w:hAnsi="Arial" w:cs="Arial"/>
                <w:sz w:val="20"/>
                <w:szCs w:val="20"/>
                <w:lang w:eastAsia="en-US"/>
              </w:rPr>
              <w:t xml:space="preserve"> apdrošināšana ir spēkā vismaz līdz brīdim, kamēr apdrošinātā transportlīdzekļa vecums nepārsniedz vienu kalendāro gadu, sākot ar tā pirmās reģistrācijas dienu Ceļu satiksmes drošības direkcijas datu bāzē. </w:t>
            </w:r>
          </w:p>
        </w:tc>
        <w:tc>
          <w:tcPr>
            <w:tcW w:w="2126" w:type="dxa"/>
          </w:tcPr>
          <w:p w:rsidR="002D6A47" w:rsidRPr="00796506" w:rsidRDefault="002D6A47" w:rsidP="001A6D11">
            <w:pPr>
              <w:rPr>
                <w:rFonts w:ascii="Arial" w:hAnsi="Arial" w:cs="Arial"/>
                <w:sz w:val="20"/>
                <w:szCs w:val="20"/>
                <w:lang w:eastAsia="en-US"/>
              </w:rPr>
            </w:pPr>
            <w:r w:rsidRPr="00796506">
              <w:rPr>
                <w:rFonts w:ascii="Arial" w:hAnsi="Arial" w:cs="Arial"/>
                <w:sz w:val="16"/>
                <w:szCs w:val="16"/>
                <w:lang w:eastAsia="en-US"/>
              </w:rPr>
              <w:t xml:space="preserve"> </w:t>
            </w:r>
          </w:p>
        </w:tc>
      </w:tr>
      <w:tr w:rsidR="002D6A47" w:rsidRPr="00796506" w:rsidTr="001A6D11">
        <w:trPr>
          <w:gridAfter w:val="1"/>
          <w:wAfter w:w="1432" w:type="dxa"/>
          <w:trHeight w:val="503"/>
        </w:trPr>
        <w:tc>
          <w:tcPr>
            <w:tcW w:w="2127" w:type="dxa"/>
            <w:gridSpan w:val="2"/>
            <w:vMerge/>
            <w:vAlign w:val="center"/>
          </w:tcPr>
          <w:p w:rsidR="002D6A47" w:rsidRPr="00796506" w:rsidRDefault="002D6A47" w:rsidP="001A6D11">
            <w:pPr>
              <w:numPr>
                <w:ilvl w:val="0"/>
                <w:numId w:val="1"/>
              </w:numPr>
              <w:ind w:left="318" w:hanging="284"/>
              <w:rPr>
                <w:rFonts w:ascii="Arial" w:hAnsi="Arial" w:cs="Arial"/>
                <w:sz w:val="20"/>
                <w:szCs w:val="20"/>
                <w:lang w:eastAsia="en-US"/>
              </w:rPr>
            </w:pPr>
          </w:p>
        </w:tc>
        <w:tc>
          <w:tcPr>
            <w:tcW w:w="5953" w:type="dxa"/>
            <w:gridSpan w:val="2"/>
          </w:tcPr>
          <w:p w:rsidR="002D6A47" w:rsidRPr="00796506" w:rsidRDefault="002D6A47" w:rsidP="001A6D11">
            <w:pPr>
              <w:numPr>
                <w:ilvl w:val="1"/>
                <w:numId w:val="1"/>
              </w:numPr>
              <w:rPr>
                <w:rFonts w:ascii="Arial" w:hAnsi="Arial" w:cs="Arial"/>
                <w:sz w:val="20"/>
                <w:szCs w:val="20"/>
                <w:lang w:eastAsia="en-US"/>
              </w:rPr>
            </w:pPr>
            <w:r w:rsidRPr="00796506">
              <w:rPr>
                <w:rFonts w:ascii="Arial" w:hAnsi="Arial" w:cs="Arial"/>
                <w:sz w:val="20"/>
                <w:szCs w:val="20"/>
                <w:lang w:eastAsia="en-US"/>
              </w:rPr>
              <w:t>Transportlīdzekļu papildus aprīkojuma (aprīkojuma, kurš neietilpst transportlīdzekļa ražotāja rūpnīcas komplektācijā) apdrošinājuma summai jābūt vismaz 20% (divdesmit procenti) no transportlīdzekļa apdrošinājuma summas.</w:t>
            </w:r>
          </w:p>
        </w:tc>
        <w:tc>
          <w:tcPr>
            <w:tcW w:w="2126" w:type="dxa"/>
          </w:tcPr>
          <w:p w:rsidR="002D6A47" w:rsidRPr="00796506" w:rsidRDefault="002D6A47" w:rsidP="001A6D11">
            <w:pPr>
              <w:rPr>
                <w:rFonts w:ascii="Arial" w:hAnsi="Arial" w:cs="Arial"/>
                <w:sz w:val="16"/>
                <w:szCs w:val="16"/>
                <w:lang w:eastAsia="en-US"/>
              </w:rPr>
            </w:pPr>
          </w:p>
        </w:tc>
      </w:tr>
      <w:tr w:rsidR="002D6A47" w:rsidRPr="00796506" w:rsidTr="001A6D11">
        <w:trPr>
          <w:gridAfter w:val="1"/>
          <w:wAfter w:w="1432" w:type="dxa"/>
          <w:trHeight w:val="502"/>
        </w:trPr>
        <w:tc>
          <w:tcPr>
            <w:tcW w:w="2127" w:type="dxa"/>
            <w:gridSpan w:val="2"/>
            <w:vMerge/>
            <w:vAlign w:val="center"/>
          </w:tcPr>
          <w:p w:rsidR="002D6A47" w:rsidRPr="00796506" w:rsidRDefault="002D6A47">
            <w:pPr>
              <w:numPr>
                <w:ilvl w:val="0"/>
                <w:numId w:val="1"/>
              </w:numPr>
              <w:ind w:left="318" w:hanging="284"/>
              <w:rPr>
                <w:rFonts w:ascii="Arial" w:hAnsi="Arial" w:cs="Arial"/>
                <w:sz w:val="20"/>
                <w:szCs w:val="20"/>
                <w:lang w:eastAsia="en-US"/>
              </w:rPr>
              <w:pPrChange w:id="5" w:author="Māris Teteris" w:date="2014-02-13T17:54:00Z">
                <w:pPr>
                  <w:numPr>
                    <w:numId w:val="9"/>
                  </w:numPr>
                  <w:tabs>
                    <w:tab w:val="num" w:pos="360"/>
                    <w:tab w:val="num" w:pos="720"/>
                  </w:tabs>
                  <w:ind w:left="318" w:hanging="284"/>
                  <w:jc w:val="both"/>
                </w:pPr>
              </w:pPrChange>
            </w:pPr>
          </w:p>
        </w:tc>
        <w:tc>
          <w:tcPr>
            <w:tcW w:w="5953" w:type="dxa"/>
            <w:gridSpan w:val="2"/>
          </w:tcPr>
          <w:p w:rsidR="002D6A47" w:rsidRPr="00796506" w:rsidRDefault="002D6A47" w:rsidP="001A6D11">
            <w:pPr>
              <w:numPr>
                <w:ilvl w:val="1"/>
                <w:numId w:val="1"/>
              </w:numPr>
              <w:ind w:left="459" w:hanging="459"/>
              <w:rPr>
                <w:rFonts w:ascii="Arial" w:hAnsi="Arial" w:cs="Arial"/>
                <w:sz w:val="20"/>
                <w:szCs w:val="20"/>
                <w:lang w:eastAsia="en-US"/>
              </w:rPr>
            </w:pPr>
            <w:r w:rsidRPr="00796506">
              <w:rPr>
                <w:rFonts w:ascii="Arial" w:hAnsi="Arial" w:cs="Arial"/>
                <w:sz w:val="20"/>
                <w:szCs w:val="20"/>
                <w:lang w:eastAsia="en-US"/>
              </w:rPr>
              <w:t>Apdrošinājuma summa pēc izmaksātajām apdrošināšanas atlīdzībām paliek nemainīga (ir neizsmeļama).</w:t>
            </w:r>
          </w:p>
        </w:tc>
        <w:tc>
          <w:tcPr>
            <w:tcW w:w="2126" w:type="dxa"/>
          </w:tcPr>
          <w:p w:rsidR="002D6A47" w:rsidRPr="00796506" w:rsidRDefault="002D6A47" w:rsidP="001A6D11">
            <w:pPr>
              <w:jc w:val="center"/>
              <w:rPr>
                <w:rFonts w:ascii="Arial" w:hAnsi="Arial" w:cs="Arial"/>
                <w:b/>
                <w:sz w:val="20"/>
                <w:szCs w:val="20"/>
                <w:lang w:eastAsia="en-US"/>
              </w:rPr>
            </w:pPr>
          </w:p>
        </w:tc>
      </w:tr>
      <w:tr w:rsidR="002D6A47" w:rsidRPr="00796506" w:rsidTr="001A6D11">
        <w:trPr>
          <w:gridAfter w:val="1"/>
          <w:wAfter w:w="1432" w:type="dxa"/>
        </w:trPr>
        <w:tc>
          <w:tcPr>
            <w:tcW w:w="2127" w:type="dxa"/>
            <w:gridSpan w:val="2"/>
            <w:shd w:val="clear" w:color="auto" w:fill="auto"/>
            <w:vAlign w:val="center"/>
          </w:tcPr>
          <w:p w:rsidR="002D6A47" w:rsidRPr="00796506" w:rsidRDefault="002D6A47" w:rsidP="001A6D11">
            <w:pPr>
              <w:numPr>
                <w:ilvl w:val="0"/>
                <w:numId w:val="1"/>
              </w:numPr>
              <w:ind w:left="318" w:hanging="284"/>
              <w:rPr>
                <w:rFonts w:ascii="Arial" w:hAnsi="Arial" w:cs="Arial"/>
                <w:sz w:val="20"/>
                <w:szCs w:val="20"/>
                <w:lang w:eastAsia="en-US"/>
              </w:rPr>
            </w:pPr>
            <w:r w:rsidRPr="00796506">
              <w:rPr>
                <w:rFonts w:ascii="Arial" w:hAnsi="Arial" w:cs="Arial"/>
                <w:sz w:val="20"/>
                <w:szCs w:val="20"/>
                <w:lang w:eastAsia="en-US"/>
              </w:rPr>
              <w:t>Apdrošinā</w:t>
            </w:r>
            <w:del w:id="6" w:author="Māris Teteris" w:date="2014-02-13T17:47:00Z">
              <w:r w:rsidRPr="00796506" w:rsidDel="00AC244A">
                <w:rPr>
                  <w:rFonts w:ascii="Arial" w:hAnsi="Arial" w:cs="Arial"/>
                  <w:sz w:val="20"/>
                  <w:szCs w:val="20"/>
                  <w:lang w:eastAsia="en-US"/>
                </w:rPr>
                <w:softHyphen/>
              </w:r>
            </w:del>
            <w:r w:rsidRPr="00796506">
              <w:rPr>
                <w:rFonts w:ascii="Arial" w:hAnsi="Arial" w:cs="Arial"/>
                <w:sz w:val="20"/>
                <w:szCs w:val="20"/>
                <w:lang w:eastAsia="en-US"/>
              </w:rPr>
              <w:t>šanas līguma apmaksa</w:t>
            </w:r>
          </w:p>
        </w:tc>
        <w:tc>
          <w:tcPr>
            <w:tcW w:w="5953" w:type="dxa"/>
            <w:gridSpan w:val="2"/>
          </w:tcPr>
          <w:p w:rsidR="002D6A47" w:rsidRPr="00796506" w:rsidRDefault="002D6A47" w:rsidP="001A6D11">
            <w:pPr>
              <w:rPr>
                <w:rFonts w:ascii="Arial" w:hAnsi="Arial" w:cs="Arial"/>
                <w:bCs/>
                <w:sz w:val="20"/>
                <w:szCs w:val="20"/>
                <w:lang w:eastAsia="en-US"/>
              </w:rPr>
            </w:pPr>
            <w:r w:rsidRPr="00796506">
              <w:rPr>
                <w:rFonts w:ascii="Arial" w:hAnsi="Arial" w:cs="Arial"/>
                <w:sz w:val="20"/>
                <w:szCs w:val="20"/>
                <w:lang w:eastAsia="en-US"/>
              </w:rPr>
              <w:t xml:space="preserve">5.1. Tiek veikta divos maksājumos, ne vēlāk kā 20 darba dienu laikā no rēķina saņemšanas dienas. </w:t>
            </w:r>
          </w:p>
        </w:tc>
        <w:tc>
          <w:tcPr>
            <w:tcW w:w="2126" w:type="dxa"/>
          </w:tcPr>
          <w:p w:rsidR="002D6A47" w:rsidRPr="00796506" w:rsidRDefault="002D6A47" w:rsidP="001A6D11">
            <w:pPr>
              <w:rPr>
                <w:rFonts w:ascii="Arial" w:hAnsi="Arial" w:cs="Arial"/>
                <w:b/>
                <w:sz w:val="20"/>
                <w:szCs w:val="20"/>
                <w:lang w:eastAsia="en-US"/>
              </w:rPr>
            </w:pPr>
          </w:p>
        </w:tc>
      </w:tr>
      <w:tr w:rsidR="002D6A47" w:rsidRPr="00796506" w:rsidTr="001A6D11">
        <w:trPr>
          <w:gridAfter w:val="1"/>
          <w:wAfter w:w="1432" w:type="dxa"/>
          <w:trHeight w:val="582"/>
        </w:trPr>
        <w:tc>
          <w:tcPr>
            <w:tcW w:w="2127" w:type="dxa"/>
            <w:gridSpan w:val="2"/>
            <w:vMerge w:val="restart"/>
            <w:vAlign w:val="center"/>
          </w:tcPr>
          <w:p w:rsidR="002D6A47" w:rsidRPr="00796506" w:rsidRDefault="002D6A47" w:rsidP="001A6D11">
            <w:pPr>
              <w:numPr>
                <w:ilvl w:val="0"/>
                <w:numId w:val="1"/>
              </w:numPr>
              <w:ind w:left="318" w:hanging="318"/>
              <w:rPr>
                <w:rFonts w:ascii="Arial" w:hAnsi="Arial" w:cs="Arial"/>
                <w:bCs/>
                <w:sz w:val="20"/>
                <w:szCs w:val="20"/>
                <w:lang w:eastAsia="en-US"/>
              </w:rPr>
            </w:pPr>
            <w:r w:rsidRPr="00796506">
              <w:rPr>
                <w:rFonts w:ascii="Arial" w:hAnsi="Arial" w:cs="Arial"/>
                <w:bCs/>
                <w:sz w:val="20"/>
                <w:szCs w:val="20"/>
                <w:lang w:eastAsia="en-US"/>
              </w:rPr>
              <w:t>Apdrošinātie riski</w:t>
            </w:r>
          </w:p>
          <w:p w:rsidR="002D6A47" w:rsidRPr="00796506" w:rsidRDefault="002D6A47" w:rsidP="001A6D11">
            <w:pPr>
              <w:rPr>
                <w:rFonts w:ascii="Arial" w:hAnsi="Arial" w:cs="Arial"/>
                <w:bCs/>
                <w:sz w:val="20"/>
                <w:szCs w:val="20"/>
                <w:lang w:eastAsia="en-US"/>
              </w:rPr>
            </w:pPr>
          </w:p>
        </w:tc>
        <w:tc>
          <w:tcPr>
            <w:tcW w:w="5953" w:type="dxa"/>
            <w:gridSpan w:val="2"/>
          </w:tcPr>
          <w:p w:rsidR="002D6A47" w:rsidRPr="00796506" w:rsidRDefault="002D6A47" w:rsidP="001A6D11">
            <w:pPr>
              <w:numPr>
                <w:ilvl w:val="1"/>
                <w:numId w:val="1"/>
              </w:numPr>
              <w:ind w:left="459" w:hanging="425"/>
              <w:rPr>
                <w:rFonts w:ascii="Arial" w:hAnsi="Arial" w:cs="Arial"/>
                <w:sz w:val="20"/>
                <w:szCs w:val="20"/>
                <w:lang w:eastAsia="en-US"/>
              </w:rPr>
            </w:pPr>
            <w:r w:rsidRPr="00796506">
              <w:rPr>
                <w:rFonts w:ascii="Arial" w:hAnsi="Arial" w:cs="Arial"/>
                <w:sz w:val="20"/>
                <w:szCs w:val="20"/>
                <w:lang w:eastAsia="en-US"/>
              </w:rPr>
              <w:t>Ceļu satiksmes negadījums, kustībā esoša transportlīdzekļa apgāšanās, nokrišana (no tilta, estakādes un tml.); nobraukšana no brauktuves; nogrimšana un/vai ielūšana ledū, iebraukšana bedrēs un kanalizācijas lūkās,</w:t>
            </w:r>
            <w:r w:rsidRPr="00796506">
              <w:rPr>
                <w:sz w:val="20"/>
                <w:szCs w:val="20"/>
                <w:lang w:eastAsia="ar-SA"/>
              </w:rPr>
              <w:t xml:space="preserve"> </w:t>
            </w:r>
            <w:r w:rsidRPr="00796506">
              <w:rPr>
                <w:rFonts w:ascii="Arial" w:hAnsi="Arial" w:cs="Arial"/>
                <w:sz w:val="20"/>
                <w:szCs w:val="20"/>
                <w:lang w:eastAsia="en-US"/>
              </w:rPr>
              <w:t>uzbraukšana gājējam, dzīvniekam vai citam šķērslim.</w:t>
            </w:r>
          </w:p>
        </w:tc>
        <w:tc>
          <w:tcPr>
            <w:tcW w:w="2126" w:type="dxa"/>
          </w:tcPr>
          <w:p w:rsidR="002D6A47" w:rsidRPr="00796506" w:rsidRDefault="002D6A47" w:rsidP="001A6D11">
            <w:pPr>
              <w:rPr>
                <w:rFonts w:ascii="Arial" w:hAnsi="Arial" w:cs="Arial"/>
                <w:b/>
                <w:sz w:val="20"/>
                <w:szCs w:val="20"/>
                <w:lang w:eastAsia="en-US"/>
              </w:rPr>
            </w:pPr>
          </w:p>
        </w:tc>
      </w:tr>
      <w:tr w:rsidR="002D6A47" w:rsidRPr="00796506" w:rsidTr="001A6D11">
        <w:trPr>
          <w:gridAfter w:val="1"/>
          <w:wAfter w:w="1432" w:type="dxa"/>
          <w:trHeight w:val="582"/>
        </w:trPr>
        <w:tc>
          <w:tcPr>
            <w:tcW w:w="2127" w:type="dxa"/>
            <w:gridSpan w:val="2"/>
            <w:vMerge/>
            <w:vAlign w:val="center"/>
          </w:tcPr>
          <w:p w:rsidR="002D6A47" w:rsidRPr="00796506" w:rsidRDefault="002D6A47">
            <w:pPr>
              <w:numPr>
                <w:ilvl w:val="0"/>
                <w:numId w:val="1"/>
              </w:numPr>
              <w:ind w:left="318" w:hanging="318"/>
              <w:rPr>
                <w:rFonts w:ascii="Arial" w:hAnsi="Arial" w:cs="Arial"/>
                <w:bCs/>
                <w:sz w:val="20"/>
                <w:szCs w:val="20"/>
                <w:lang w:eastAsia="en-US"/>
              </w:rPr>
              <w:pPrChange w:id="7" w:author="Māris Teteris" w:date="2014-02-13T17:54:00Z">
                <w:pPr>
                  <w:numPr>
                    <w:numId w:val="9"/>
                  </w:numPr>
                  <w:tabs>
                    <w:tab w:val="num" w:pos="360"/>
                    <w:tab w:val="num" w:pos="720"/>
                  </w:tabs>
                  <w:ind w:left="318" w:hanging="318"/>
                </w:pPr>
              </w:pPrChange>
            </w:pPr>
          </w:p>
        </w:tc>
        <w:tc>
          <w:tcPr>
            <w:tcW w:w="5953" w:type="dxa"/>
            <w:gridSpan w:val="2"/>
          </w:tcPr>
          <w:p w:rsidR="002D6A47" w:rsidRPr="00796506" w:rsidRDefault="002D6A47" w:rsidP="001A6D11">
            <w:pPr>
              <w:numPr>
                <w:ilvl w:val="1"/>
                <w:numId w:val="1"/>
              </w:numPr>
              <w:rPr>
                <w:rFonts w:ascii="Arial" w:hAnsi="Arial" w:cs="Arial"/>
                <w:sz w:val="20"/>
                <w:szCs w:val="20"/>
                <w:lang w:eastAsia="en-US"/>
              </w:rPr>
            </w:pPr>
            <w:r w:rsidRPr="00796506">
              <w:rPr>
                <w:rFonts w:ascii="Arial" w:hAnsi="Arial" w:cs="Arial"/>
                <w:sz w:val="20"/>
                <w:szCs w:val="20"/>
                <w:lang w:eastAsia="en-US"/>
              </w:rPr>
              <w:t xml:space="preserve">Uguns iedarbībā radušies bojājumi, kas radušies no degšanas, strāvas īssavienojuma vai elektriska procesa transportlīdzekļa elektroiekārtās, eksplozijas, dūmiem vai pelniem un zaudējumi, kas radušies dzēšot uguni. </w:t>
            </w:r>
          </w:p>
        </w:tc>
        <w:tc>
          <w:tcPr>
            <w:tcW w:w="2126" w:type="dxa"/>
          </w:tcPr>
          <w:p w:rsidR="002D6A47" w:rsidRPr="00796506" w:rsidRDefault="002D6A47" w:rsidP="001A6D11">
            <w:pPr>
              <w:rPr>
                <w:rFonts w:ascii="Arial" w:hAnsi="Arial" w:cs="Arial"/>
                <w:b/>
                <w:sz w:val="20"/>
                <w:szCs w:val="20"/>
                <w:lang w:eastAsia="en-US"/>
              </w:rPr>
            </w:pPr>
          </w:p>
        </w:tc>
      </w:tr>
      <w:tr w:rsidR="002D6A47" w:rsidRPr="00796506" w:rsidTr="001A6D11">
        <w:trPr>
          <w:gridAfter w:val="1"/>
          <w:wAfter w:w="1432" w:type="dxa"/>
          <w:trHeight w:val="582"/>
        </w:trPr>
        <w:tc>
          <w:tcPr>
            <w:tcW w:w="2127" w:type="dxa"/>
            <w:gridSpan w:val="2"/>
            <w:vMerge/>
            <w:vAlign w:val="center"/>
          </w:tcPr>
          <w:p w:rsidR="002D6A47" w:rsidRPr="00796506" w:rsidRDefault="002D6A47">
            <w:pPr>
              <w:numPr>
                <w:ilvl w:val="0"/>
                <w:numId w:val="1"/>
              </w:numPr>
              <w:ind w:left="318" w:hanging="318"/>
              <w:rPr>
                <w:rFonts w:ascii="Arial" w:hAnsi="Arial" w:cs="Arial"/>
                <w:bCs/>
                <w:sz w:val="20"/>
                <w:szCs w:val="20"/>
                <w:lang w:eastAsia="en-US"/>
              </w:rPr>
              <w:pPrChange w:id="8" w:author="Māris Teteris" w:date="2014-02-13T17:54:00Z">
                <w:pPr>
                  <w:numPr>
                    <w:numId w:val="9"/>
                  </w:numPr>
                  <w:tabs>
                    <w:tab w:val="num" w:pos="360"/>
                    <w:tab w:val="num" w:pos="720"/>
                  </w:tabs>
                  <w:ind w:left="318" w:hanging="318"/>
                </w:pPr>
              </w:pPrChange>
            </w:pPr>
          </w:p>
        </w:tc>
        <w:tc>
          <w:tcPr>
            <w:tcW w:w="5953" w:type="dxa"/>
            <w:gridSpan w:val="2"/>
          </w:tcPr>
          <w:p w:rsidR="002D6A47" w:rsidRPr="00796506" w:rsidRDefault="002D6A47" w:rsidP="001A6D11">
            <w:pPr>
              <w:numPr>
                <w:ilvl w:val="1"/>
                <w:numId w:val="1"/>
              </w:numPr>
              <w:ind w:left="459" w:hanging="425"/>
              <w:rPr>
                <w:rFonts w:ascii="Arial" w:hAnsi="Arial" w:cs="Arial"/>
                <w:sz w:val="20"/>
                <w:szCs w:val="20"/>
                <w:lang w:eastAsia="en-US"/>
              </w:rPr>
            </w:pPr>
            <w:r w:rsidRPr="00796506">
              <w:rPr>
                <w:rFonts w:ascii="Arial" w:hAnsi="Arial" w:cs="Arial"/>
                <w:sz w:val="20"/>
                <w:szCs w:val="20"/>
                <w:lang w:eastAsia="en-US"/>
              </w:rPr>
              <w:t>Dabas stihiju iedarbība – zibens spēriena, krusas, vētras (vēja ātrums lielāks par 17 m/s), plūdu, zemestrīce, lavīnas, zemes nogruvumu rezultātā nodarīti zaudējumi.</w:t>
            </w:r>
          </w:p>
        </w:tc>
        <w:tc>
          <w:tcPr>
            <w:tcW w:w="2126" w:type="dxa"/>
          </w:tcPr>
          <w:p w:rsidR="002D6A47" w:rsidRPr="00796506" w:rsidRDefault="002D6A47" w:rsidP="001A6D11">
            <w:pPr>
              <w:rPr>
                <w:rFonts w:ascii="Arial" w:hAnsi="Arial" w:cs="Arial"/>
                <w:b/>
                <w:sz w:val="20"/>
                <w:szCs w:val="20"/>
                <w:lang w:eastAsia="en-US"/>
              </w:rPr>
            </w:pPr>
          </w:p>
        </w:tc>
      </w:tr>
      <w:tr w:rsidR="002D6A47" w:rsidRPr="00796506" w:rsidTr="001A6D11">
        <w:trPr>
          <w:gridAfter w:val="1"/>
          <w:wAfter w:w="1432" w:type="dxa"/>
          <w:trHeight w:val="276"/>
        </w:trPr>
        <w:tc>
          <w:tcPr>
            <w:tcW w:w="2127" w:type="dxa"/>
            <w:gridSpan w:val="2"/>
            <w:vMerge/>
            <w:vAlign w:val="center"/>
          </w:tcPr>
          <w:p w:rsidR="002D6A47" w:rsidRPr="00796506" w:rsidRDefault="002D6A47">
            <w:pPr>
              <w:numPr>
                <w:ilvl w:val="0"/>
                <w:numId w:val="1"/>
              </w:numPr>
              <w:ind w:left="318" w:hanging="318"/>
              <w:rPr>
                <w:rFonts w:ascii="Arial" w:hAnsi="Arial" w:cs="Arial"/>
                <w:bCs/>
                <w:sz w:val="20"/>
                <w:szCs w:val="20"/>
                <w:lang w:eastAsia="en-US"/>
              </w:rPr>
              <w:pPrChange w:id="9" w:author="Māris Teteris" w:date="2014-02-13T17:54:00Z">
                <w:pPr>
                  <w:numPr>
                    <w:numId w:val="9"/>
                  </w:numPr>
                  <w:tabs>
                    <w:tab w:val="num" w:pos="360"/>
                    <w:tab w:val="num" w:pos="720"/>
                  </w:tabs>
                  <w:ind w:left="318" w:hanging="318"/>
                </w:pPr>
              </w:pPrChange>
            </w:pPr>
          </w:p>
        </w:tc>
        <w:tc>
          <w:tcPr>
            <w:tcW w:w="5953" w:type="dxa"/>
            <w:gridSpan w:val="2"/>
          </w:tcPr>
          <w:p w:rsidR="002D6A47" w:rsidRPr="00796506" w:rsidRDefault="002D6A47" w:rsidP="001A6D11">
            <w:pPr>
              <w:numPr>
                <w:ilvl w:val="1"/>
                <w:numId w:val="1"/>
              </w:numPr>
              <w:ind w:left="459" w:hanging="425"/>
              <w:rPr>
                <w:rFonts w:ascii="Arial" w:hAnsi="Arial" w:cs="Arial"/>
                <w:sz w:val="20"/>
                <w:szCs w:val="20"/>
                <w:lang w:eastAsia="en-US"/>
              </w:rPr>
            </w:pPr>
            <w:r w:rsidRPr="00796506">
              <w:rPr>
                <w:rFonts w:ascii="Arial" w:hAnsi="Arial" w:cs="Arial"/>
                <w:sz w:val="20"/>
                <w:szCs w:val="20"/>
                <w:lang w:eastAsia="en-US"/>
              </w:rPr>
              <w:t>Trešo personu prettiesiska darbība – tīša/netīša transportlīdzekļa bojāšana, kas nav saistīta ar ceļu satiksmes negadījumu un zādzību (vandālisms), t.sk. spridzināšana.</w:t>
            </w:r>
          </w:p>
        </w:tc>
        <w:tc>
          <w:tcPr>
            <w:tcW w:w="2126" w:type="dxa"/>
          </w:tcPr>
          <w:p w:rsidR="002D6A47" w:rsidRPr="00796506" w:rsidRDefault="002D6A47" w:rsidP="001A6D11">
            <w:pPr>
              <w:jc w:val="center"/>
              <w:rPr>
                <w:rFonts w:ascii="Arial" w:hAnsi="Arial" w:cs="Arial"/>
                <w:b/>
                <w:color w:val="0070C0"/>
                <w:sz w:val="20"/>
                <w:szCs w:val="20"/>
                <w:lang w:eastAsia="en-US"/>
              </w:rPr>
            </w:pPr>
          </w:p>
        </w:tc>
      </w:tr>
      <w:tr w:rsidR="002D6A47" w:rsidRPr="00796506" w:rsidTr="001A6D11">
        <w:trPr>
          <w:gridAfter w:val="1"/>
          <w:wAfter w:w="1432" w:type="dxa"/>
          <w:trHeight w:val="217"/>
        </w:trPr>
        <w:tc>
          <w:tcPr>
            <w:tcW w:w="2127" w:type="dxa"/>
            <w:gridSpan w:val="2"/>
            <w:vMerge/>
            <w:vAlign w:val="center"/>
          </w:tcPr>
          <w:p w:rsidR="002D6A47" w:rsidRPr="00796506" w:rsidRDefault="002D6A47">
            <w:pPr>
              <w:numPr>
                <w:ilvl w:val="0"/>
                <w:numId w:val="1"/>
              </w:numPr>
              <w:ind w:left="318" w:hanging="318"/>
              <w:rPr>
                <w:rFonts w:ascii="Arial" w:hAnsi="Arial" w:cs="Arial"/>
                <w:bCs/>
                <w:sz w:val="20"/>
                <w:szCs w:val="20"/>
                <w:lang w:eastAsia="en-US"/>
              </w:rPr>
              <w:pPrChange w:id="10" w:author="Māris Teteris" w:date="2014-02-13T17:54:00Z">
                <w:pPr>
                  <w:numPr>
                    <w:numId w:val="9"/>
                  </w:numPr>
                  <w:tabs>
                    <w:tab w:val="num" w:pos="360"/>
                    <w:tab w:val="num" w:pos="720"/>
                  </w:tabs>
                  <w:ind w:left="318" w:hanging="318"/>
                </w:pPr>
              </w:pPrChange>
            </w:pPr>
          </w:p>
        </w:tc>
        <w:tc>
          <w:tcPr>
            <w:tcW w:w="5953" w:type="dxa"/>
            <w:gridSpan w:val="2"/>
          </w:tcPr>
          <w:p w:rsidR="002D6A47" w:rsidRPr="00796506" w:rsidRDefault="002D6A47" w:rsidP="001A6D11">
            <w:pPr>
              <w:numPr>
                <w:ilvl w:val="1"/>
                <w:numId w:val="1"/>
              </w:numPr>
              <w:ind w:left="459" w:hanging="425"/>
              <w:rPr>
                <w:rFonts w:ascii="Arial" w:hAnsi="Arial" w:cs="Arial"/>
                <w:sz w:val="20"/>
                <w:szCs w:val="20"/>
                <w:lang w:eastAsia="en-US"/>
              </w:rPr>
            </w:pPr>
            <w:r w:rsidRPr="00796506">
              <w:rPr>
                <w:rFonts w:ascii="Arial" w:hAnsi="Arial" w:cs="Arial"/>
                <w:sz w:val="20"/>
                <w:szCs w:val="20"/>
                <w:lang w:eastAsia="en-US"/>
              </w:rPr>
              <w:t>Stiklu, spoguļu un lukturu sabojāšana.</w:t>
            </w:r>
          </w:p>
        </w:tc>
        <w:tc>
          <w:tcPr>
            <w:tcW w:w="2126" w:type="dxa"/>
          </w:tcPr>
          <w:p w:rsidR="002D6A47" w:rsidRPr="00796506" w:rsidRDefault="002D6A47" w:rsidP="001A6D11">
            <w:pPr>
              <w:jc w:val="center"/>
              <w:rPr>
                <w:rFonts w:ascii="Arial" w:hAnsi="Arial" w:cs="Arial"/>
                <w:b/>
                <w:sz w:val="20"/>
                <w:szCs w:val="20"/>
                <w:lang w:eastAsia="en-US"/>
              </w:rPr>
            </w:pPr>
          </w:p>
        </w:tc>
      </w:tr>
      <w:tr w:rsidR="002D6A47" w:rsidRPr="00796506" w:rsidTr="001A6D11">
        <w:trPr>
          <w:gridAfter w:val="1"/>
          <w:wAfter w:w="1432" w:type="dxa"/>
          <w:trHeight w:val="235"/>
        </w:trPr>
        <w:tc>
          <w:tcPr>
            <w:tcW w:w="2127" w:type="dxa"/>
            <w:gridSpan w:val="2"/>
            <w:vMerge/>
            <w:vAlign w:val="center"/>
          </w:tcPr>
          <w:p w:rsidR="002D6A47" w:rsidRPr="00796506" w:rsidRDefault="002D6A47">
            <w:pPr>
              <w:numPr>
                <w:ilvl w:val="0"/>
                <w:numId w:val="1"/>
              </w:numPr>
              <w:ind w:left="318" w:hanging="318"/>
              <w:rPr>
                <w:rFonts w:ascii="Arial" w:hAnsi="Arial" w:cs="Arial"/>
                <w:bCs/>
                <w:sz w:val="20"/>
                <w:szCs w:val="20"/>
                <w:lang w:eastAsia="en-US"/>
              </w:rPr>
              <w:pPrChange w:id="11" w:author="Māris Teteris" w:date="2014-02-13T17:54:00Z">
                <w:pPr>
                  <w:numPr>
                    <w:numId w:val="9"/>
                  </w:numPr>
                  <w:tabs>
                    <w:tab w:val="num" w:pos="360"/>
                    <w:tab w:val="num" w:pos="720"/>
                  </w:tabs>
                  <w:ind w:left="318" w:hanging="318"/>
                </w:pPr>
              </w:pPrChange>
            </w:pPr>
          </w:p>
        </w:tc>
        <w:tc>
          <w:tcPr>
            <w:tcW w:w="5953" w:type="dxa"/>
            <w:gridSpan w:val="2"/>
          </w:tcPr>
          <w:p w:rsidR="002D6A47" w:rsidRPr="00796506" w:rsidRDefault="002D6A47" w:rsidP="001A6D11">
            <w:pPr>
              <w:numPr>
                <w:ilvl w:val="1"/>
                <w:numId w:val="1"/>
              </w:numPr>
              <w:ind w:left="459" w:hanging="425"/>
              <w:rPr>
                <w:rFonts w:ascii="Arial" w:hAnsi="Arial" w:cs="Arial"/>
                <w:sz w:val="20"/>
                <w:szCs w:val="20"/>
                <w:lang w:eastAsia="en-US"/>
              </w:rPr>
            </w:pPr>
            <w:r w:rsidRPr="00796506">
              <w:rPr>
                <w:rFonts w:ascii="Arial" w:hAnsi="Arial" w:cs="Arial"/>
                <w:sz w:val="20"/>
                <w:szCs w:val="20"/>
                <w:lang w:eastAsia="en-US"/>
              </w:rPr>
              <w:t xml:space="preserve">Dzīvnieku, putnu iedarbība uz apdrošināto transportlīdzekli (izņemot, ja automašīnas salonā tiek pārvadāti dzīvnieki, </w:t>
            </w:r>
            <w:r w:rsidRPr="00796506">
              <w:rPr>
                <w:rFonts w:ascii="Arial" w:hAnsi="Arial" w:cs="Arial"/>
                <w:sz w:val="20"/>
                <w:szCs w:val="20"/>
                <w:lang w:eastAsia="en-US"/>
              </w:rPr>
              <w:lastRenderedPageBreak/>
              <w:t>un tie nodara zaudējumu transportlīdzeklim pārvadāšanas laikā).</w:t>
            </w:r>
          </w:p>
        </w:tc>
        <w:tc>
          <w:tcPr>
            <w:tcW w:w="2126" w:type="dxa"/>
          </w:tcPr>
          <w:p w:rsidR="002D6A47" w:rsidRPr="00796506" w:rsidRDefault="002D6A47" w:rsidP="001A6D11">
            <w:pPr>
              <w:jc w:val="center"/>
              <w:rPr>
                <w:rFonts w:ascii="Arial" w:hAnsi="Arial" w:cs="Arial"/>
                <w:b/>
                <w:sz w:val="20"/>
                <w:szCs w:val="20"/>
                <w:lang w:eastAsia="en-US"/>
              </w:rPr>
            </w:pPr>
          </w:p>
        </w:tc>
      </w:tr>
      <w:tr w:rsidR="002D6A47" w:rsidRPr="00796506" w:rsidTr="001A6D11">
        <w:trPr>
          <w:gridAfter w:val="1"/>
          <w:wAfter w:w="1432" w:type="dxa"/>
          <w:trHeight w:val="225"/>
        </w:trPr>
        <w:tc>
          <w:tcPr>
            <w:tcW w:w="2127" w:type="dxa"/>
            <w:gridSpan w:val="2"/>
            <w:vMerge/>
            <w:vAlign w:val="center"/>
          </w:tcPr>
          <w:p w:rsidR="002D6A47" w:rsidRPr="00796506" w:rsidRDefault="002D6A47">
            <w:pPr>
              <w:numPr>
                <w:ilvl w:val="0"/>
                <w:numId w:val="1"/>
              </w:numPr>
              <w:ind w:left="318" w:hanging="318"/>
              <w:rPr>
                <w:rFonts w:ascii="Arial" w:hAnsi="Arial" w:cs="Arial"/>
                <w:bCs/>
                <w:sz w:val="20"/>
                <w:szCs w:val="20"/>
                <w:lang w:eastAsia="en-US"/>
              </w:rPr>
              <w:pPrChange w:id="12" w:author="Māris Teteris" w:date="2014-02-13T17:54:00Z">
                <w:pPr>
                  <w:numPr>
                    <w:numId w:val="9"/>
                  </w:numPr>
                  <w:tabs>
                    <w:tab w:val="num" w:pos="360"/>
                    <w:tab w:val="num" w:pos="720"/>
                  </w:tabs>
                  <w:ind w:left="318" w:hanging="318"/>
                </w:pPr>
              </w:pPrChange>
            </w:pPr>
          </w:p>
        </w:tc>
        <w:tc>
          <w:tcPr>
            <w:tcW w:w="5953" w:type="dxa"/>
            <w:gridSpan w:val="2"/>
          </w:tcPr>
          <w:p w:rsidR="002D6A47" w:rsidRPr="00796506" w:rsidRDefault="002D6A47" w:rsidP="001A6D11">
            <w:pPr>
              <w:numPr>
                <w:ilvl w:val="1"/>
                <w:numId w:val="1"/>
              </w:numPr>
              <w:ind w:left="459" w:hanging="425"/>
              <w:rPr>
                <w:rFonts w:ascii="Arial" w:hAnsi="Arial" w:cs="Arial"/>
                <w:sz w:val="20"/>
                <w:szCs w:val="20"/>
                <w:lang w:eastAsia="en-US"/>
              </w:rPr>
            </w:pPr>
            <w:r w:rsidRPr="00796506">
              <w:rPr>
                <w:rFonts w:ascii="Arial" w:hAnsi="Arial" w:cs="Arial"/>
                <w:sz w:val="20"/>
                <w:szCs w:val="20"/>
                <w:lang w:eastAsia="en-US"/>
              </w:rPr>
              <w:t>Dažādu priekšmetu vai vielu uzkrišana/uzlīšana.</w:t>
            </w:r>
          </w:p>
        </w:tc>
        <w:tc>
          <w:tcPr>
            <w:tcW w:w="2126" w:type="dxa"/>
          </w:tcPr>
          <w:p w:rsidR="002D6A47" w:rsidRPr="00796506" w:rsidRDefault="002D6A47" w:rsidP="001A6D11">
            <w:pPr>
              <w:rPr>
                <w:rFonts w:ascii="Arial" w:hAnsi="Arial" w:cs="Arial"/>
                <w:sz w:val="20"/>
                <w:szCs w:val="20"/>
                <w:lang w:eastAsia="en-US"/>
              </w:rPr>
            </w:pPr>
          </w:p>
        </w:tc>
      </w:tr>
      <w:tr w:rsidR="002D6A47" w:rsidRPr="00796506" w:rsidTr="001A6D11">
        <w:trPr>
          <w:gridAfter w:val="1"/>
          <w:wAfter w:w="1432" w:type="dxa"/>
          <w:trHeight w:val="513"/>
        </w:trPr>
        <w:tc>
          <w:tcPr>
            <w:tcW w:w="2127" w:type="dxa"/>
            <w:gridSpan w:val="2"/>
            <w:vMerge/>
            <w:vAlign w:val="center"/>
          </w:tcPr>
          <w:p w:rsidR="002D6A47" w:rsidRPr="00796506" w:rsidRDefault="002D6A47">
            <w:pPr>
              <w:numPr>
                <w:ilvl w:val="0"/>
                <w:numId w:val="1"/>
              </w:numPr>
              <w:ind w:left="318" w:hanging="318"/>
              <w:rPr>
                <w:rFonts w:ascii="Arial" w:hAnsi="Arial" w:cs="Arial"/>
                <w:bCs/>
                <w:sz w:val="20"/>
                <w:szCs w:val="20"/>
                <w:lang w:eastAsia="en-US"/>
              </w:rPr>
              <w:pPrChange w:id="13" w:author="Māris Teteris" w:date="2014-02-13T17:54:00Z">
                <w:pPr>
                  <w:numPr>
                    <w:numId w:val="9"/>
                  </w:numPr>
                  <w:tabs>
                    <w:tab w:val="num" w:pos="360"/>
                    <w:tab w:val="num" w:pos="720"/>
                  </w:tabs>
                  <w:ind w:left="318" w:hanging="318"/>
                </w:pPr>
              </w:pPrChange>
            </w:pPr>
          </w:p>
        </w:tc>
        <w:tc>
          <w:tcPr>
            <w:tcW w:w="5953" w:type="dxa"/>
            <w:gridSpan w:val="2"/>
          </w:tcPr>
          <w:p w:rsidR="002D6A47" w:rsidRPr="00796506" w:rsidRDefault="002D6A47" w:rsidP="001A6D11">
            <w:pPr>
              <w:numPr>
                <w:ilvl w:val="1"/>
                <w:numId w:val="1"/>
              </w:numPr>
              <w:ind w:left="459" w:hanging="425"/>
              <w:rPr>
                <w:rFonts w:ascii="Arial" w:hAnsi="Arial" w:cs="Arial"/>
                <w:sz w:val="20"/>
                <w:szCs w:val="20"/>
                <w:lang w:eastAsia="en-US"/>
              </w:rPr>
            </w:pPr>
            <w:r w:rsidRPr="00796506">
              <w:rPr>
                <w:rFonts w:ascii="Arial" w:hAnsi="Arial" w:cs="Arial"/>
                <w:sz w:val="20"/>
                <w:szCs w:val="20"/>
                <w:lang w:eastAsia="en-US"/>
              </w:rPr>
              <w:t>Transportlīdzekļa bojājumi, kuri radušies negadījumos ārpus ceļu satiksmes (mežā, pļavās, stāvlaukumā, pazemes autostāvvietās, iekšpagalmos, u.c. teritorijās, kuras netiek atzītas kā ceļu satiksmei piederošas, vai tajās nedarbojas CSN)</w:t>
            </w:r>
          </w:p>
        </w:tc>
        <w:tc>
          <w:tcPr>
            <w:tcW w:w="2126" w:type="dxa"/>
          </w:tcPr>
          <w:p w:rsidR="002D6A47" w:rsidRPr="00796506" w:rsidRDefault="002D6A47" w:rsidP="001A6D11">
            <w:pPr>
              <w:jc w:val="center"/>
              <w:rPr>
                <w:rFonts w:ascii="Arial" w:hAnsi="Arial" w:cs="Arial"/>
                <w:b/>
                <w:sz w:val="20"/>
                <w:szCs w:val="20"/>
                <w:lang w:eastAsia="en-US"/>
              </w:rPr>
            </w:pPr>
          </w:p>
        </w:tc>
      </w:tr>
      <w:tr w:rsidR="002D6A47" w:rsidRPr="00796506" w:rsidTr="001A6D11">
        <w:trPr>
          <w:gridAfter w:val="1"/>
          <w:wAfter w:w="1432" w:type="dxa"/>
          <w:trHeight w:val="513"/>
        </w:trPr>
        <w:tc>
          <w:tcPr>
            <w:tcW w:w="2127" w:type="dxa"/>
            <w:gridSpan w:val="2"/>
            <w:vMerge/>
            <w:vAlign w:val="center"/>
          </w:tcPr>
          <w:p w:rsidR="002D6A47" w:rsidRPr="00796506" w:rsidRDefault="002D6A47">
            <w:pPr>
              <w:numPr>
                <w:ilvl w:val="0"/>
                <w:numId w:val="1"/>
              </w:numPr>
              <w:ind w:left="318" w:hanging="318"/>
              <w:rPr>
                <w:rFonts w:ascii="Arial" w:hAnsi="Arial" w:cs="Arial"/>
                <w:bCs/>
                <w:sz w:val="20"/>
                <w:szCs w:val="20"/>
                <w:lang w:eastAsia="en-US"/>
              </w:rPr>
              <w:pPrChange w:id="14" w:author="Māris Teteris" w:date="2014-02-13T17:54:00Z">
                <w:pPr>
                  <w:numPr>
                    <w:numId w:val="9"/>
                  </w:numPr>
                  <w:tabs>
                    <w:tab w:val="num" w:pos="360"/>
                    <w:tab w:val="num" w:pos="720"/>
                  </w:tabs>
                  <w:ind w:left="318" w:hanging="318"/>
                </w:pPr>
              </w:pPrChange>
            </w:pPr>
          </w:p>
        </w:tc>
        <w:tc>
          <w:tcPr>
            <w:tcW w:w="5953" w:type="dxa"/>
            <w:gridSpan w:val="2"/>
          </w:tcPr>
          <w:p w:rsidR="002D6A47" w:rsidRPr="00796506" w:rsidRDefault="002D6A47" w:rsidP="001A6D11">
            <w:pPr>
              <w:numPr>
                <w:ilvl w:val="1"/>
                <w:numId w:val="1"/>
              </w:numPr>
              <w:ind w:left="459" w:hanging="425"/>
              <w:rPr>
                <w:rFonts w:ascii="Arial" w:hAnsi="Arial" w:cs="Arial"/>
                <w:sz w:val="20"/>
                <w:szCs w:val="20"/>
                <w:lang w:eastAsia="en-US"/>
              </w:rPr>
            </w:pPr>
            <w:r w:rsidRPr="00796506">
              <w:rPr>
                <w:rFonts w:ascii="Arial" w:hAnsi="Arial" w:cs="Arial"/>
                <w:sz w:val="20"/>
                <w:szCs w:val="20"/>
                <w:lang w:eastAsia="en-US"/>
              </w:rPr>
              <w:t>Apdrošināšana ir spēkā arī remonta, mazgāšanas</w:t>
            </w:r>
            <w:r w:rsidRPr="00796506">
              <w:rPr>
                <w:rFonts w:eastAsia="Calibri"/>
                <w:sz w:val="22"/>
                <w:szCs w:val="22"/>
                <w:lang w:eastAsia="ar-SA"/>
              </w:rPr>
              <w:t xml:space="preserve"> </w:t>
            </w:r>
            <w:r w:rsidRPr="00796506">
              <w:rPr>
                <w:rFonts w:ascii="Arial" w:hAnsi="Arial" w:cs="Arial"/>
                <w:sz w:val="20"/>
                <w:szCs w:val="20"/>
                <w:lang w:eastAsia="en-US"/>
              </w:rPr>
              <w:t>un transportēšanas (evakuēšanas) laikā, ar iespēju vērsties regresā pret attiecīgā pakalpojuma sniedzēju, izņemot, ja pakalpojuma sniedzējs ir Jelgavas novada pašvaldības iestāde). PAR PRĀMI!</w:t>
            </w:r>
          </w:p>
        </w:tc>
        <w:tc>
          <w:tcPr>
            <w:tcW w:w="2126" w:type="dxa"/>
          </w:tcPr>
          <w:p w:rsidR="002D6A47" w:rsidRPr="00796506" w:rsidRDefault="002D6A47" w:rsidP="001A6D11">
            <w:pPr>
              <w:jc w:val="center"/>
              <w:rPr>
                <w:rFonts w:ascii="Arial" w:hAnsi="Arial" w:cs="Arial"/>
                <w:b/>
                <w:sz w:val="20"/>
                <w:szCs w:val="20"/>
                <w:lang w:eastAsia="en-US"/>
              </w:rPr>
            </w:pPr>
          </w:p>
        </w:tc>
      </w:tr>
      <w:tr w:rsidR="002D6A47" w:rsidRPr="00796506" w:rsidTr="001A6D11">
        <w:trPr>
          <w:gridAfter w:val="1"/>
          <w:wAfter w:w="1432" w:type="dxa"/>
          <w:trHeight w:val="256"/>
        </w:trPr>
        <w:tc>
          <w:tcPr>
            <w:tcW w:w="2127" w:type="dxa"/>
            <w:gridSpan w:val="2"/>
            <w:vMerge/>
            <w:vAlign w:val="center"/>
          </w:tcPr>
          <w:p w:rsidR="002D6A47" w:rsidRPr="00796506" w:rsidRDefault="002D6A47">
            <w:pPr>
              <w:numPr>
                <w:ilvl w:val="0"/>
                <w:numId w:val="1"/>
              </w:numPr>
              <w:ind w:left="318" w:hanging="318"/>
              <w:rPr>
                <w:rFonts w:ascii="Arial" w:hAnsi="Arial" w:cs="Arial"/>
                <w:bCs/>
                <w:sz w:val="20"/>
                <w:szCs w:val="20"/>
                <w:lang w:eastAsia="en-US"/>
              </w:rPr>
              <w:pPrChange w:id="15" w:author="Māris Teteris" w:date="2014-02-13T17:54:00Z">
                <w:pPr>
                  <w:numPr>
                    <w:numId w:val="9"/>
                  </w:numPr>
                  <w:tabs>
                    <w:tab w:val="num" w:pos="360"/>
                    <w:tab w:val="num" w:pos="720"/>
                  </w:tabs>
                  <w:ind w:left="318" w:hanging="318"/>
                </w:pPr>
              </w:pPrChange>
            </w:pPr>
          </w:p>
        </w:tc>
        <w:tc>
          <w:tcPr>
            <w:tcW w:w="5953" w:type="dxa"/>
            <w:gridSpan w:val="2"/>
          </w:tcPr>
          <w:p w:rsidR="002D6A47" w:rsidRPr="00796506" w:rsidRDefault="002D6A47" w:rsidP="001A6D11">
            <w:pPr>
              <w:numPr>
                <w:ilvl w:val="1"/>
                <w:numId w:val="3"/>
              </w:numPr>
              <w:ind w:left="459" w:hanging="402"/>
              <w:jc w:val="both"/>
              <w:rPr>
                <w:rFonts w:ascii="Arial" w:hAnsi="Arial" w:cs="Arial"/>
                <w:sz w:val="20"/>
                <w:szCs w:val="20"/>
                <w:lang w:eastAsia="en-US"/>
              </w:rPr>
            </w:pPr>
            <w:r w:rsidRPr="00796506">
              <w:rPr>
                <w:rFonts w:ascii="Arial" w:hAnsi="Arial" w:cs="Arial"/>
                <w:sz w:val="20"/>
                <w:szCs w:val="20"/>
                <w:lang w:eastAsia="en-US"/>
              </w:rPr>
              <w:t xml:space="preserve">Transportlīdzekļa slepena vai atklāta zādzība, kas nav saistīta ar izkrāpšanu, piesavināšanos vai izspiešanu. </w:t>
            </w:r>
          </w:p>
        </w:tc>
        <w:tc>
          <w:tcPr>
            <w:tcW w:w="2126" w:type="dxa"/>
          </w:tcPr>
          <w:p w:rsidR="002D6A47" w:rsidRPr="00796506" w:rsidRDefault="002D6A47" w:rsidP="001A6D11">
            <w:pPr>
              <w:jc w:val="center"/>
              <w:rPr>
                <w:rFonts w:ascii="Arial" w:hAnsi="Arial" w:cs="Arial"/>
                <w:b/>
                <w:color w:val="0070C0"/>
                <w:sz w:val="20"/>
                <w:szCs w:val="20"/>
                <w:lang w:eastAsia="en-US"/>
              </w:rPr>
            </w:pPr>
          </w:p>
        </w:tc>
      </w:tr>
      <w:tr w:rsidR="002D6A47" w:rsidRPr="00796506" w:rsidTr="001A6D11">
        <w:trPr>
          <w:gridAfter w:val="1"/>
          <w:wAfter w:w="1432" w:type="dxa"/>
          <w:trHeight w:val="256"/>
        </w:trPr>
        <w:tc>
          <w:tcPr>
            <w:tcW w:w="2127" w:type="dxa"/>
            <w:gridSpan w:val="2"/>
            <w:vMerge/>
            <w:vAlign w:val="center"/>
          </w:tcPr>
          <w:p w:rsidR="002D6A47" w:rsidRPr="00796506" w:rsidRDefault="002D6A47" w:rsidP="001A6D11">
            <w:pPr>
              <w:numPr>
                <w:ilvl w:val="0"/>
                <w:numId w:val="1"/>
              </w:numPr>
              <w:ind w:left="318" w:hanging="318"/>
              <w:rPr>
                <w:rFonts w:ascii="Arial" w:hAnsi="Arial" w:cs="Arial"/>
                <w:bCs/>
                <w:sz w:val="20"/>
                <w:szCs w:val="20"/>
                <w:lang w:eastAsia="en-US"/>
              </w:rPr>
            </w:pPr>
          </w:p>
        </w:tc>
        <w:tc>
          <w:tcPr>
            <w:tcW w:w="5953" w:type="dxa"/>
            <w:gridSpan w:val="2"/>
          </w:tcPr>
          <w:p w:rsidR="002D6A47" w:rsidRPr="00796506" w:rsidRDefault="002D6A47" w:rsidP="001A6D11">
            <w:pPr>
              <w:numPr>
                <w:ilvl w:val="1"/>
                <w:numId w:val="3"/>
              </w:numPr>
              <w:ind w:left="459" w:hanging="402"/>
              <w:jc w:val="both"/>
              <w:rPr>
                <w:rFonts w:ascii="Arial" w:hAnsi="Arial" w:cs="Arial"/>
                <w:sz w:val="20"/>
                <w:szCs w:val="20"/>
                <w:lang w:eastAsia="en-US"/>
              </w:rPr>
            </w:pPr>
            <w:r w:rsidRPr="00796506">
              <w:rPr>
                <w:rFonts w:ascii="Arial" w:hAnsi="Arial" w:cs="Arial"/>
                <w:sz w:val="20"/>
                <w:szCs w:val="20"/>
                <w:lang w:eastAsia="en-US"/>
              </w:rPr>
              <w:t>Transportlīdzekļa nolaupīšana, pielietojot vai draudot pielietot vardarbību (laupīšana).</w:t>
            </w:r>
          </w:p>
        </w:tc>
        <w:tc>
          <w:tcPr>
            <w:tcW w:w="2126" w:type="dxa"/>
          </w:tcPr>
          <w:p w:rsidR="002D6A47" w:rsidRPr="00796506" w:rsidRDefault="002D6A47" w:rsidP="001A6D11">
            <w:pPr>
              <w:jc w:val="center"/>
              <w:rPr>
                <w:rFonts w:ascii="Arial" w:hAnsi="Arial" w:cs="Arial"/>
                <w:b/>
                <w:color w:val="0070C0"/>
                <w:sz w:val="20"/>
                <w:szCs w:val="20"/>
                <w:lang w:eastAsia="en-US"/>
              </w:rPr>
            </w:pPr>
          </w:p>
        </w:tc>
      </w:tr>
      <w:tr w:rsidR="002D6A47" w:rsidRPr="00796506" w:rsidTr="001A6D11">
        <w:trPr>
          <w:gridAfter w:val="1"/>
          <w:wAfter w:w="1432" w:type="dxa"/>
          <w:trHeight w:val="473"/>
        </w:trPr>
        <w:tc>
          <w:tcPr>
            <w:tcW w:w="2127" w:type="dxa"/>
            <w:gridSpan w:val="2"/>
            <w:vMerge/>
            <w:vAlign w:val="center"/>
          </w:tcPr>
          <w:p w:rsidR="002D6A47" w:rsidRPr="00796506" w:rsidRDefault="002D6A47">
            <w:pPr>
              <w:numPr>
                <w:ilvl w:val="0"/>
                <w:numId w:val="3"/>
              </w:numPr>
              <w:ind w:left="318" w:hanging="318"/>
              <w:rPr>
                <w:bCs/>
                <w:lang w:eastAsia="en-US"/>
              </w:rPr>
              <w:pPrChange w:id="16" w:author="Māris Teteris" w:date="2014-02-13T17:54:00Z">
                <w:pPr>
                  <w:numPr>
                    <w:numId w:val="10"/>
                  </w:numPr>
                  <w:tabs>
                    <w:tab w:val="num" w:pos="360"/>
                    <w:tab w:val="num" w:pos="720"/>
                  </w:tabs>
                  <w:ind w:left="318" w:hanging="318"/>
                </w:pPr>
              </w:pPrChange>
            </w:pPr>
          </w:p>
        </w:tc>
        <w:tc>
          <w:tcPr>
            <w:tcW w:w="5953" w:type="dxa"/>
            <w:gridSpan w:val="2"/>
          </w:tcPr>
          <w:p w:rsidR="002D6A47" w:rsidRPr="00796506" w:rsidRDefault="002D6A47" w:rsidP="001A6D11">
            <w:pPr>
              <w:numPr>
                <w:ilvl w:val="1"/>
                <w:numId w:val="3"/>
              </w:numPr>
              <w:ind w:left="459" w:hanging="402"/>
              <w:rPr>
                <w:rFonts w:ascii="Arial" w:hAnsi="Arial" w:cs="Arial"/>
                <w:sz w:val="20"/>
                <w:szCs w:val="20"/>
                <w:lang w:eastAsia="en-US"/>
              </w:rPr>
            </w:pPr>
            <w:r w:rsidRPr="00796506">
              <w:rPr>
                <w:rFonts w:ascii="Arial" w:hAnsi="Arial" w:cs="Arial"/>
                <w:sz w:val="20"/>
                <w:szCs w:val="20"/>
                <w:lang w:eastAsia="en-US"/>
              </w:rPr>
              <w:t xml:space="preserve">Transportlīdzekļa papildus aprīkojuma zādzība vai transportlīdzekļa daļu zādzība. </w:t>
            </w:r>
          </w:p>
        </w:tc>
        <w:tc>
          <w:tcPr>
            <w:tcW w:w="2126" w:type="dxa"/>
          </w:tcPr>
          <w:p w:rsidR="002D6A47" w:rsidRPr="00796506" w:rsidRDefault="002D6A47" w:rsidP="001A6D11">
            <w:pPr>
              <w:rPr>
                <w:sz w:val="20"/>
                <w:szCs w:val="20"/>
                <w:lang w:eastAsia="en-US"/>
              </w:rPr>
            </w:pPr>
          </w:p>
        </w:tc>
      </w:tr>
      <w:tr w:rsidR="002D6A47" w:rsidRPr="00796506" w:rsidTr="001A6D11">
        <w:trPr>
          <w:gridAfter w:val="1"/>
          <w:wAfter w:w="1432" w:type="dxa"/>
          <w:trHeight w:val="266"/>
        </w:trPr>
        <w:tc>
          <w:tcPr>
            <w:tcW w:w="2127" w:type="dxa"/>
            <w:gridSpan w:val="2"/>
            <w:vMerge w:val="restart"/>
            <w:vAlign w:val="center"/>
          </w:tcPr>
          <w:p w:rsidR="002D6A47" w:rsidRPr="00796506" w:rsidRDefault="002D6A47" w:rsidP="001A6D11">
            <w:pPr>
              <w:numPr>
                <w:ilvl w:val="0"/>
                <w:numId w:val="3"/>
              </w:numPr>
              <w:ind w:left="318" w:hanging="318"/>
              <w:rPr>
                <w:rFonts w:ascii="Arial" w:hAnsi="Arial" w:cs="Arial"/>
                <w:bCs/>
                <w:sz w:val="20"/>
                <w:szCs w:val="20"/>
                <w:lang w:eastAsia="en-US"/>
              </w:rPr>
            </w:pPr>
            <w:r w:rsidRPr="00796506">
              <w:rPr>
                <w:rFonts w:ascii="Arial" w:hAnsi="Arial" w:cs="Arial"/>
                <w:bCs/>
                <w:sz w:val="20"/>
                <w:szCs w:val="20"/>
                <w:lang w:eastAsia="en-US"/>
              </w:rPr>
              <w:t xml:space="preserve">Pasūtītāja pašriski </w:t>
            </w:r>
          </w:p>
          <w:p w:rsidR="002D6A47" w:rsidRPr="00796506" w:rsidRDefault="002D6A47" w:rsidP="001A6D11">
            <w:pPr>
              <w:ind w:left="318"/>
              <w:rPr>
                <w:rFonts w:ascii="Arial" w:hAnsi="Arial" w:cs="Arial"/>
                <w:bCs/>
                <w:sz w:val="20"/>
                <w:szCs w:val="20"/>
                <w:lang w:eastAsia="en-US"/>
              </w:rPr>
            </w:pPr>
          </w:p>
        </w:tc>
        <w:tc>
          <w:tcPr>
            <w:tcW w:w="5953" w:type="dxa"/>
            <w:gridSpan w:val="2"/>
          </w:tcPr>
          <w:p w:rsidR="002D6A47" w:rsidRPr="00796506" w:rsidRDefault="002D6A47" w:rsidP="001A6D11">
            <w:pPr>
              <w:numPr>
                <w:ilvl w:val="1"/>
                <w:numId w:val="4"/>
              </w:numPr>
              <w:ind w:left="459" w:hanging="426"/>
              <w:rPr>
                <w:rFonts w:ascii="Arial" w:hAnsi="Arial" w:cs="Arial"/>
                <w:b/>
                <w:sz w:val="20"/>
                <w:szCs w:val="20"/>
                <w:lang w:eastAsia="en-US"/>
              </w:rPr>
            </w:pPr>
            <w:r w:rsidRPr="00796506">
              <w:rPr>
                <w:rFonts w:ascii="Arial" w:hAnsi="Arial" w:cs="Arial"/>
                <w:sz w:val="20"/>
                <w:szCs w:val="20"/>
                <w:lang w:eastAsia="en-US"/>
              </w:rPr>
              <w:t>Transportlīdzekļa bojājuma gadījumā –</w:t>
            </w:r>
            <w:proofErr w:type="gramStart"/>
            <w:r w:rsidRPr="00796506">
              <w:rPr>
                <w:rFonts w:ascii="Arial" w:hAnsi="Arial" w:cs="Arial"/>
                <w:sz w:val="20"/>
                <w:szCs w:val="20"/>
                <w:lang w:eastAsia="en-US"/>
              </w:rPr>
              <w:t xml:space="preserve"> </w:t>
            </w:r>
            <w:r w:rsidRPr="00796506">
              <w:rPr>
                <w:rFonts w:ascii="Arial" w:hAnsi="Arial" w:cs="Arial"/>
                <w:b/>
                <w:sz w:val="20"/>
                <w:szCs w:val="20"/>
                <w:lang w:eastAsia="en-US"/>
              </w:rPr>
              <w:t xml:space="preserve"> </w:t>
            </w:r>
            <w:proofErr w:type="gramEnd"/>
            <w:r w:rsidRPr="00796506">
              <w:rPr>
                <w:rFonts w:ascii="Arial" w:hAnsi="Arial" w:cs="Arial"/>
                <w:b/>
                <w:sz w:val="20"/>
                <w:szCs w:val="20"/>
                <w:lang w:eastAsia="en-US"/>
              </w:rPr>
              <w:t>0</w:t>
            </w:r>
            <w:r w:rsidRPr="00796506">
              <w:rPr>
                <w:rFonts w:ascii="Arial" w:hAnsi="Arial" w:cs="Arial"/>
                <w:sz w:val="20"/>
                <w:szCs w:val="20"/>
                <w:lang w:eastAsia="en-US"/>
              </w:rPr>
              <w:t xml:space="preserve"> </w:t>
            </w:r>
            <w:r w:rsidRPr="00796506">
              <w:rPr>
                <w:rFonts w:ascii="Arial" w:hAnsi="Arial" w:cs="Arial"/>
                <w:b/>
                <w:sz w:val="20"/>
                <w:szCs w:val="20"/>
                <w:lang w:eastAsia="en-US"/>
              </w:rPr>
              <w:t>EUR</w:t>
            </w:r>
            <w:r w:rsidRPr="00796506">
              <w:rPr>
                <w:rFonts w:ascii="Arial" w:hAnsi="Arial" w:cs="Arial"/>
                <w:sz w:val="20"/>
                <w:szCs w:val="20"/>
                <w:lang w:eastAsia="en-US"/>
              </w:rPr>
              <w:t xml:space="preserve"> par pirmo gadījumu, par katru nākošo gadījumu </w:t>
            </w:r>
            <w:r w:rsidRPr="00796506">
              <w:rPr>
                <w:rFonts w:ascii="Arial" w:hAnsi="Arial" w:cs="Arial"/>
                <w:b/>
                <w:sz w:val="20"/>
                <w:szCs w:val="20"/>
                <w:lang w:eastAsia="en-US"/>
              </w:rPr>
              <w:t>142 EUR</w:t>
            </w:r>
          </w:p>
        </w:tc>
        <w:tc>
          <w:tcPr>
            <w:tcW w:w="2126" w:type="dxa"/>
          </w:tcPr>
          <w:p w:rsidR="002D6A47" w:rsidRPr="00796506" w:rsidRDefault="002D6A47" w:rsidP="001A6D11">
            <w:pPr>
              <w:rPr>
                <w:sz w:val="18"/>
                <w:szCs w:val="18"/>
                <w:lang w:eastAsia="en-US"/>
              </w:rPr>
            </w:pPr>
          </w:p>
          <w:p w:rsidR="002D6A47" w:rsidRPr="00796506" w:rsidRDefault="002D6A47" w:rsidP="001A6D11">
            <w:pPr>
              <w:rPr>
                <w:sz w:val="18"/>
                <w:szCs w:val="18"/>
                <w:lang w:eastAsia="en-US"/>
              </w:rPr>
            </w:pPr>
          </w:p>
        </w:tc>
      </w:tr>
      <w:tr w:rsidR="002D6A47" w:rsidRPr="00796506" w:rsidTr="001A6D11">
        <w:trPr>
          <w:gridAfter w:val="1"/>
          <w:wAfter w:w="1432" w:type="dxa"/>
          <w:trHeight w:val="224"/>
        </w:trPr>
        <w:tc>
          <w:tcPr>
            <w:tcW w:w="2127" w:type="dxa"/>
            <w:gridSpan w:val="2"/>
            <w:vMerge/>
            <w:vAlign w:val="center"/>
          </w:tcPr>
          <w:p w:rsidR="002D6A47" w:rsidRPr="00796506" w:rsidRDefault="002D6A47" w:rsidP="001A6D11">
            <w:pPr>
              <w:numPr>
                <w:ilvl w:val="0"/>
                <w:numId w:val="4"/>
              </w:numPr>
              <w:rPr>
                <w:rFonts w:ascii="Arial" w:hAnsi="Arial" w:cs="Arial"/>
                <w:bCs/>
                <w:sz w:val="20"/>
                <w:szCs w:val="20"/>
                <w:lang w:eastAsia="en-US"/>
              </w:rPr>
            </w:pPr>
          </w:p>
        </w:tc>
        <w:tc>
          <w:tcPr>
            <w:tcW w:w="5953" w:type="dxa"/>
            <w:gridSpan w:val="2"/>
          </w:tcPr>
          <w:p w:rsidR="002D6A47" w:rsidRPr="00796506" w:rsidRDefault="002D6A47" w:rsidP="001A6D11">
            <w:pPr>
              <w:numPr>
                <w:ilvl w:val="1"/>
                <w:numId w:val="5"/>
              </w:numPr>
              <w:ind w:left="459" w:hanging="426"/>
              <w:rPr>
                <w:rFonts w:ascii="Arial" w:hAnsi="Arial" w:cs="Arial"/>
                <w:sz w:val="20"/>
                <w:szCs w:val="20"/>
                <w:lang w:eastAsia="en-US"/>
              </w:rPr>
            </w:pPr>
            <w:r w:rsidRPr="00796506">
              <w:rPr>
                <w:rFonts w:ascii="Arial" w:hAnsi="Arial" w:cs="Arial"/>
                <w:sz w:val="20"/>
                <w:szCs w:val="20"/>
                <w:lang w:eastAsia="en-US"/>
              </w:rPr>
              <w:t xml:space="preserve">Transportlīdzekļa bojāejas gadījumā pašrisks – ne lielāks par </w:t>
            </w:r>
            <w:r w:rsidRPr="00796506">
              <w:rPr>
                <w:rFonts w:ascii="Arial" w:hAnsi="Arial" w:cs="Arial"/>
                <w:b/>
                <w:sz w:val="20"/>
                <w:szCs w:val="20"/>
                <w:lang w:eastAsia="en-US"/>
              </w:rPr>
              <w:t xml:space="preserve">0% </w:t>
            </w:r>
          </w:p>
        </w:tc>
        <w:tc>
          <w:tcPr>
            <w:tcW w:w="2126" w:type="dxa"/>
          </w:tcPr>
          <w:p w:rsidR="002D6A47" w:rsidRPr="00796506" w:rsidRDefault="002D6A47" w:rsidP="001A6D11">
            <w:pPr>
              <w:rPr>
                <w:sz w:val="18"/>
                <w:szCs w:val="18"/>
                <w:lang w:eastAsia="en-US"/>
              </w:rPr>
            </w:pPr>
          </w:p>
          <w:p w:rsidR="002D6A47" w:rsidRPr="00796506" w:rsidRDefault="002D6A47" w:rsidP="001A6D11">
            <w:pPr>
              <w:rPr>
                <w:sz w:val="18"/>
                <w:szCs w:val="18"/>
                <w:lang w:eastAsia="en-US"/>
              </w:rPr>
            </w:pPr>
          </w:p>
        </w:tc>
      </w:tr>
      <w:tr w:rsidR="002D6A47" w:rsidRPr="00796506" w:rsidTr="001A6D11">
        <w:trPr>
          <w:gridAfter w:val="1"/>
          <w:wAfter w:w="1432" w:type="dxa"/>
          <w:trHeight w:val="353"/>
        </w:trPr>
        <w:tc>
          <w:tcPr>
            <w:tcW w:w="2127" w:type="dxa"/>
            <w:gridSpan w:val="2"/>
            <w:vMerge/>
            <w:vAlign w:val="center"/>
          </w:tcPr>
          <w:p w:rsidR="002D6A47" w:rsidRPr="00796506" w:rsidRDefault="002D6A47" w:rsidP="001A6D11">
            <w:pPr>
              <w:numPr>
                <w:ilvl w:val="0"/>
                <w:numId w:val="5"/>
              </w:numPr>
              <w:rPr>
                <w:rFonts w:ascii="Arial" w:hAnsi="Arial" w:cs="Arial"/>
                <w:bCs/>
                <w:sz w:val="20"/>
                <w:szCs w:val="20"/>
                <w:lang w:eastAsia="en-US"/>
              </w:rPr>
            </w:pPr>
          </w:p>
        </w:tc>
        <w:tc>
          <w:tcPr>
            <w:tcW w:w="5953" w:type="dxa"/>
            <w:gridSpan w:val="2"/>
          </w:tcPr>
          <w:p w:rsidR="002D6A47" w:rsidRPr="00796506" w:rsidRDefault="002D6A47" w:rsidP="001A6D11">
            <w:pPr>
              <w:numPr>
                <w:ilvl w:val="1"/>
                <w:numId w:val="6"/>
              </w:numPr>
              <w:ind w:left="459" w:hanging="426"/>
              <w:rPr>
                <w:rFonts w:ascii="Arial" w:hAnsi="Arial" w:cs="Arial"/>
                <w:sz w:val="20"/>
                <w:szCs w:val="20"/>
                <w:lang w:eastAsia="en-US"/>
              </w:rPr>
            </w:pPr>
            <w:r w:rsidRPr="00796506">
              <w:rPr>
                <w:rFonts w:ascii="Arial" w:hAnsi="Arial" w:cs="Arial"/>
                <w:sz w:val="20"/>
                <w:szCs w:val="20"/>
                <w:lang w:eastAsia="en-US"/>
              </w:rPr>
              <w:t xml:space="preserve">Transportlīdzekļa zādzības, laupīšanas gadījumā – ne lielāks par </w:t>
            </w:r>
            <w:r w:rsidRPr="00796506">
              <w:rPr>
                <w:rFonts w:ascii="Arial" w:hAnsi="Arial" w:cs="Arial"/>
                <w:b/>
                <w:sz w:val="20"/>
                <w:szCs w:val="20"/>
                <w:lang w:eastAsia="en-US"/>
              </w:rPr>
              <w:t>0%</w:t>
            </w:r>
          </w:p>
        </w:tc>
        <w:tc>
          <w:tcPr>
            <w:tcW w:w="2126" w:type="dxa"/>
          </w:tcPr>
          <w:p w:rsidR="002D6A47" w:rsidRPr="00796506" w:rsidRDefault="002D6A47" w:rsidP="001A6D11">
            <w:pPr>
              <w:rPr>
                <w:sz w:val="18"/>
                <w:szCs w:val="18"/>
                <w:lang w:eastAsia="en-US"/>
              </w:rPr>
            </w:pPr>
          </w:p>
          <w:p w:rsidR="002D6A47" w:rsidRPr="00796506" w:rsidRDefault="002D6A47" w:rsidP="001A6D11">
            <w:pPr>
              <w:rPr>
                <w:sz w:val="18"/>
                <w:szCs w:val="18"/>
                <w:lang w:eastAsia="en-US"/>
              </w:rPr>
            </w:pPr>
          </w:p>
        </w:tc>
      </w:tr>
      <w:tr w:rsidR="002D6A47" w:rsidRPr="00796506" w:rsidTr="001A6D11">
        <w:trPr>
          <w:gridAfter w:val="1"/>
          <w:wAfter w:w="1432" w:type="dxa"/>
          <w:trHeight w:val="836"/>
        </w:trPr>
        <w:tc>
          <w:tcPr>
            <w:tcW w:w="2127" w:type="dxa"/>
            <w:gridSpan w:val="2"/>
            <w:vMerge/>
            <w:vAlign w:val="center"/>
          </w:tcPr>
          <w:p w:rsidR="002D6A47" w:rsidRPr="00796506" w:rsidRDefault="002D6A47" w:rsidP="001A6D11">
            <w:pPr>
              <w:numPr>
                <w:ilvl w:val="0"/>
                <w:numId w:val="6"/>
              </w:numPr>
              <w:rPr>
                <w:rFonts w:ascii="Arial" w:hAnsi="Arial" w:cs="Arial"/>
                <w:bCs/>
                <w:sz w:val="20"/>
                <w:szCs w:val="20"/>
                <w:lang w:eastAsia="en-US"/>
              </w:rPr>
            </w:pPr>
          </w:p>
        </w:tc>
        <w:tc>
          <w:tcPr>
            <w:tcW w:w="5953" w:type="dxa"/>
            <w:gridSpan w:val="2"/>
          </w:tcPr>
          <w:p w:rsidR="002D6A47" w:rsidRPr="00796506" w:rsidRDefault="002D6A47" w:rsidP="001A6D11">
            <w:pPr>
              <w:numPr>
                <w:ilvl w:val="1"/>
                <w:numId w:val="7"/>
              </w:numPr>
              <w:ind w:left="459" w:hanging="426"/>
              <w:rPr>
                <w:rFonts w:ascii="Arial" w:hAnsi="Arial" w:cs="Arial"/>
                <w:sz w:val="20"/>
                <w:szCs w:val="20"/>
                <w:lang w:eastAsia="en-US"/>
              </w:rPr>
            </w:pPr>
            <w:r w:rsidRPr="00796506">
              <w:rPr>
                <w:rFonts w:ascii="Arial" w:hAnsi="Arial" w:cs="Arial"/>
                <w:sz w:val="20"/>
                <w:szCs w:val="20"/>
                <w:lang w:eastAsia="en-US"/>
              </w:rPr>
              <w:t xml:space="preserve"> Papildus aprīkojuma, transportlīdzekļa daļu zādzības gadījumā tiek atlīdzināti atjaunošanas izdevumi pilnā apmērā,  paša risks nav lielāks kā bojājumu paša risks</w:t>
            </w:r>
          </w:p>
        </w:tc>
        <w:tc>
          <w:tcPr>
            <w:tcW w:w="2126" w:type="dxa"/>
          </w:tcPr>
          <w:p w:rsidR="002D6A47" w:rsidRPr="00796506" w:rsidRDefault="002D6A47" w:rsidP="001A6D11">
            <w:pPr>
              <w:rPr>
                <w:sz w:val="20"/>
                <w:szCs w:val="20"/>
                <w:lang w:eastAsia="en-US"/>
              </w:rPr>
            </w:pPr>
          </w:p>
        </w:tc>
      </w:tr>
      <w:tr w:rsidR="002D6A47" w:rsidRPr="00796506" w:rsidTr="001A6D11">
        <w:trPr>
          <w:gridAfter w:val="1"/>
          <w:wAfter w:w="1432" w:type="dxa"/>
          <w:trHeight w:val="503"/>
        </w:trPr>
        <w:tc>
          <w:tcPr>
            <w:tcW w:w="2127" w:type="dxa"/>
            <w:gridSpan w:val="2"/>
            <w:vMerge/>
            <w:vAlign w:val="center"/>
          </w:tcPr>
          <w:p w:rsidR="002D6A47" w:rsidRPr="00796506" w:rsidRDefault="002D6A47" w:rsidP="001A6D11">
            <w:pPr>
              <w:numPr>
                <w:ilvl w:val="0"/>
                <w:numId w:val="7"/>
              </w:numPr>
              <w:rPr>
                <w:rFonts w:ascii="Arial" w:hAnsi="Arial" w:cs="Arial"/>
                <w:bCs/>
                <w:sz w:val="20"/>
                <w:szCs w:val="20"/>
                <w:lang w:eastAsia="en-US"/>
              </w:rPr>
            </w:pPr>
          </w:p>
        </w:tc>
        <w:tc>
          <w:tcPr>
            <w:tcW w:w="5953" w:type="dxa"/>
            <w:gridSpan w:val="2"/>
          </w:tcPr>
          <w:p w:rsidR="002D6A47" w:rsidRPr="00796506" w:rsidRDefault="002D6A47" w:rsidP="001A6D11">
            <w:pPr>
              <w:numPr>
                <w:ilvl w:val="1"/>
                <w:numId w:val="8"/>
              </w:numPr>
              <w:ind w:left="459" w:hanging="426"/>
              <w:rPr>
                <w:rFonts w:ascii="Arial" w:hAnsi="Arial" w:cs="Arial"/>
                <w:sz w:val="20"/>
                <w:szCs w:val="20"/>
                <w:lang w:eastAsia="en-US"/>
              </w:rPr>
            </w:pPr>
            <w:r w:rsidRPr="00796506">
              <w:rPr>
                <w:rFonts w:ascii="Arial" w:hAnsi="Arial" w:cs="Arial"/>
                <w:sz w:val="20"/>
                <w:szCs w:val="20"/>
                <w:lang w:eastAsia="en-US"/>
              </w:rPr>
              <w:t xml:space="preserve">Stiklojumam (sānstikli, priekšējais un aizmugurējais vējstikls, lukturu stikli) </w:t>
            </w:r>
            <w:r w:rsidRPr="00796506">
              <w:rPr>
                <w:rFonts w:ascii="Arial" w:hAnsi="Arial" w:cs="Arial"/>
                <w:b/>
                <w:sz w:val="20"/>
                <w:szCs w:val="20"/>
                <w:lang w:eastAsia="en-US"/>
              </w:rPr>
              <w:t>0</w:t>
            </w:r>
            <w:r w:rsidRPr="00796506">
              <w:rPr>
                <w:rFonts w:ascii="Arial" w:hAnsi="Arial" w:cs="Arial"/>
                <w:sz w:val="20"/>
                <w:szCs w:val="20"/>
                <w:lang w:eastAsia="en-US"/>
              </w:rPr>
              <w:t xml:space="preserve"> </w:t>
            </w:r>
            <w:r w:rsidRPr="00796506">
              <w:rPr>
                <w:rFonts w:ascii="Arial" w:hAnsi="Arial" w:cs="Arial"/>
                <w:b/>
                <w:sz w:val="20"/>
                <w:szCs w:val="20"/>
                <w:lang w:eastAsia="en-US"/>
              </w:rPr>
              <w:t>EUR</w:t>
            </w:r>
            <w:r w:rsidRPr="00796506">
              <w:rPr>
                <w:rFonts w:ascii="Arial" w:hAnsi="Arial" w:cs="Arial"/>
                <w:sz w:val="20"/>
                <w:szCs w:val="20"/>
                <w:lang w:eastAsia="en-US"/>
              </w:rPr>
              <w:t xml:space="preserve"> par pirmo gadījumu, par katru </w:t>
            </w:r>
            <w:proofErr w:type="gramStart"/>
            <w:r w:rsidRPr="00796506">
              <w:rPr>
                <w:rFonts w:ascii="Arial" w:hAnsi="Arial" w:cs="Arial"/>
                <w:sz w:val="20"/>
                <w:szCs w:val="20"/>
                <w:lang w:eastAsia="en-US"/>
              </w:rPr>
              <w:t>nākošo gadījumu</w:t>
            </w:r>
            <w:proofErr w:type="gramEnd"/>
            <w:r w:rsidRPr="00796506">
              <w:rPr>
                <w:rFonts w:ascii="Arial" w:hAnsi="Arial" w:cs="Arial"/>
                <w:sz w:val="20"/>
                <w:szCs w:val="20"/>
                <w:lang w:eastAsia="en-US"/>
              </w:rPr>
              <w:t xml:space="preserve"> </w:t>
            </w:r>
            <w:r w:rsidRPr="00796506">
              <w:rPr>
                <w:rFonts w:ascii="Arial" w:hAnsi="Arial" w:cs="Arial"/>
                <w:b/>
                <w:sz w:val="20"/>
                <w:szCs w:val="20"/>
                <w:lang w:eastAsia="en-US"/>
              </w:rPr>
              <w:t>142 EUR</w:t>
            </w:r>
          </w:p>
        </w:tc>
        <w:tc>
          <w:tcPr>
            <w:tcW w:w="2126" w:type="dxa"/>
            <w:tcBorders>
              <w:left w:val="single" w:sz="4" w:space="0" w:color="000000"/>
              <w:bottom w:val="single" w:sz="4" w:space="0" w:color="000000"/>
            </w:tcBorders>
            <w:shd w:val="clear" w:color="auto" w:fill="auto"/>
          </w:tcPr>
          <w:p w:rsidR="002D6A47" w:rsidRPr="00796506" w:rsidRDefault="002D6A47" w:rsidP="001A6D11">
            <w:pPr>
              <w:snapToGrid w:val="0"/>
              <w:rPr>
                <w:color w:val="000000"/>
                <w:sz w:val="20"/>
                <w:szCs w:val="20"/>
              </w:rPr>
            </w:pPr>
          </w:p>
        </w:tc>
      </w:tr>
      <w:tr w:rsidR="002D6A47" w:rsidRPr="00796506" w:rsidTr="001A6D11">
        <w:trPr>
          <w:gridAfter w:val="1"/>
          <w:wAfter w:w="1432" w:type="dxa"/>
          <w:trHeight w:val="503"/>
        </w:trPr>
        <w:tc>
          <w:tcPr>
            <w:tcW w:w="2127" w:type="dxa"/>
            <w:gridSpan w:val="2"/>
            <w:vMerge/>
            <w:vAlign w:val="center"/>
          </w:tcPr>
          <w:p w:rsidR="002D6A47" w:rsidRPr="00796506" w:rsidRDefault="002D6A47" w:rsidP="001A6D11">
            <w:pPr>
              <w:numPr>
                <w:ilvl w:val="0"/>
                <w:numId w:val="7"/>
              </w:numPr>
              <w:rPr>
                <w:rFonts w:ascii="Arial" w:hAnsi="Arial" w:cs="Arial"/>
                <w:bCs/>
                <w:sz w:val="20"/>
                <w:szCs w:val="20"/>
                <w:lang w:eastAsia="en-US"/>
              </w:rPr>
            </w:pPr>
          </w:p>
        </w:tc>
        <w:tc>
          <w:tcPr>
            <w:tcW w:w="5953" w:type="dxa"/>
            <w:gridSpan w:val="2"/>
          </w:tcPr>
          <w:p w:rsidR="002D6A47" w:rsidRPr="00796506" w:rsidRDefault="002D6A47" w:rsidP="001A6D11">
            <w:pPr>
              <w:numPr>
                <w:ilvl w:val="1"/>
                <w:numId w:val="8"/>
              </w:numPr>
              <w:ind w:left="459" w:hanging="426"/>
              <w:rPr>
                <w:rFonts w:ascii="Arial" w:hAnsi="Arial" w:cs="Arial"/>
                <w:sz w:val="20"/>
                <w:szCs w:val="20"/>
                <w:lang w:eastAsia="en-US"/>
              </w:rPr>
            </w:pPr>
            <w:r w:rsidRPr="00796506">
              <w:rPr>
                <w:rFonts w:ascii="Arial" w:hAnsi="Arial" w:cs="Arial"/>
                <w:sz w:val="20"/>
                <w:szCs w:val="20"/>
                <w:lang w:eastAsia="en-US"/>
              </w:rPr>
              <w:t>Spoguļu un lukturu bojājumu paša risks nav lielāks kā transportlīdzekļa bojājuma paša risku.</w:t>
            </w:r>
          </w:p>
        </w:tc>
        <w:tc>
          <w:tcPr>
            <w:tcW w:w="2126" w:type="dxa"/>
            <w:tcBorders>
              <w:left w:val="single" w:sz="4" w:space="0" w:color="000000"/>
              <w:bottom w:val="single" w:sz="4" w:space="0" w:color="000000"/>
            </w:tcBorders>
            <w:shd w:val="clear" w:color="auto" w:fill="auto"/>
            <w:vAlign w:val="bottom"/>
          </w:tcPr>
          <w:p w:rsidR="002D6A47" w:rsidRPr="00796506" w:rsidRDefault="002D6A47" w:rsidP="001A6D11">
            <w:pPr>
              <w:snapToGrid w:val="0"/>
              <w:rPr>
                <w:color w:val="000000"/>
                <w:sz w:val="20"/>
                <w:szCs w:val="20"/>
              </w:rPr>
            </w:pPr>
          </w:p>
        </w:tc>
      </w:tr>
      <w:tr w:rsidR="002D6A47" w:rsidRPr="00796506" w:rsidTr="001A6D11">
        <w:trPr>
          <w:gridAfter w:val="1"/>
          <w:wAfter w:w="1432" w:type="dxa"/>
          <w:trHeight w:val="541"/>
        </w:trPr>
        <w:tc>
          <w:tcPr>
            <w:tcW w:w="2127" w:type="dxa"/>
            <w:gridSpan w:val="2"/>
            <w:vMerge w:val="restart"/>
            <w:vAlign w:val="center"/>
          </w:tcPr>
          <w:p w:rsidR="002D6A47" w:rsidRPr="00796506" w:rsidRDefault="002D6A47" w:rsidP="001A6D11">
            <w:pPr>
              <w:numPr>
                <w:ilvl w:val="0"/>
                <w:numId w:val="3"/>
              </w:numPr>
              <w:ind w:left="318" w:hanging="318"/>
              <w:rPr>
                <w:rFonts w:ascii="Arial" w:hAnsi="Arial" w:cs="Arial"/>
                <w:bCs/>
                <w:sz w:val="20"/>
                <w:szCs w:val="20"/>
                <w:lang w:eastAsia="en-US"/>
              </w:rPr>
            </w:pPr>
            <w:r w:rsidRPr="00796506">
              <w:rPr>
                <w:rFonts w:ascii="Arial" w:hAnsi="Arial" w:cs="Arial"/>
                <w:bCs/>
                <w:sz w:val="20"/>
                <w:szCs w:val="20"/>
                <w:lang w:eastAsia="en-US"/>
              </w:rPr>
              <w:t>Apdrošinā</w:t>
            </w:r>
            <w:del w:id="17" w:author="Māris Teteris" w:date="2014-02-13T17:47:00Z">
              <w:r w:rsidRPr="00796506" w:rsidDel="00AC244A">
                <w:rPr>
                  <w:rFonts w:ascii="Arial" w:hAnsi="Arial" w:cs="Arial"/>
                  <w:bCs/>
                  <w:sz w:val="20"/>
                  <w:szCs w:val="20"/>
                  <w:lang w:eastAsia="en-US"/>
                </w:rPr>
                <w:softHyphen/>
              </w:r>
            </w:del>
            <w:r w:rsidRPr="00796506">
              <w:rPr>
                <w:rFonts w:ascii="Arial" w:hAnsi="Arial" w:cs="Arial"/>
                <w:bCs/>
                <w:sz w:val="20"/>
                <w:szCs w:val="20"/>
                <w:lang w:eastAsia="en-US"/>
              </w:rPr>
              <w:t>šanas atlīdzības noteikumi</w:t>
            </w:r>
          </w:p>
        </w:tc>
        <w:tc>
          <w:tcPr>
            <w:tcW w:w="5953" w:type="dxa"/>
            <w:gridSpan w:val="2"/>
          </w:tcPr>
          <w:p w:rsidR="002D6A47" w:rsidRPr="00796506" w:rsidRDefault="002D6A47" w:rsidP="001A6D11">
            <w:pPr>
              <w:numPr>
                <w:ilvl w:val="1"/>
                <w:numId w:val="2"/>
              </w:numPr>
              <w:ind w:left="459" w:hanging="426"/>
              <w:rPr>
                <w:rFonts w:ascii="Arial" w:hAnsi="Arial" w:cs="Arial"/>
                <w:sz w:val="20"/>
                <w:szCs w:val="20"/>
                <w:lang w:eastAsia="en-US"/>
              </w:rPr>
            </w:pPr>
            <w:r w:rsidRPr="00796506">
              <w:rPr>
                <w:rFonts w:ascii="Arial" w:hAnsi="Arial" w:cs="Arial"/>
                <w:sz w:val="20"/>
                <w:szCs w:val="20"/>
                <w:lang w:eastAsia="en-US"/>
              </w:rPr>
              <w:t xml:space="preserve"> Nav ierobežojumu transportlīdzekļu vadītāju vecumam un stāžam.</w:t>
            </w:r>
          </w:p>
        </w:tc>
        <w:tc>
          <w:tcPr>
            <w:tcW w:w="2126" w:type="dxa"/>
            <w:vAlign w:val="bottom"/>
          </w:tcPr>
          <w:p w:rsidR="002D6A47" w:rsidRPr="00796506" w:rsidRDefault="002D6A47" w:rsidP="001A6D11">
            <w:pPr>
              <w:snapToGrid w:val="0"/>
              <w:rPr>
                <w:color w:val="000000"/>
                <w:lang w:eastAsia="en-US"/>
              </w:rPr>
            </w:pPr>
          </w:p>
        </w:tc>
      </w:tr>
      <w:tr w:rsidR="002D6A47" w:rsidRPr="00796506" w:rsidTr="001A6D11">
        <w:trPr>
          <w:gridAfter w:val="1"/>
          <w:wAfter w:w="1432" w:type="dxa"/>
          <w:trHeight w:val="521"/>
        </w:trPr>
        <w:tc>
          <w:tcPr>
            <w:tcW w:w="2127" w:type="dxa"/>
            <w:gridSpan w:val="2"/>
            <w:vMerge/>
            <w:vAlign w:val="center"/>
          </w:tcPr>
          <w:p w:rsidR="002D6A47" w:rsidRPr="00796506" w:rsidRDefault="002D6A47" w:rsidP="001A6D11">
            <w:pPr>
              <w:rPr>
                <w:bCs/>
                <w:lang w:eastAsia="en-US"/>
              </w:rPr>
            </w:pPr>
          </w:p>
        </w:tc>
        <w:tc>
          <w:tcPr>
            <w:tcW w:w="5953" w:type="dxa"/>
            <w:gridSpan w:val="2"/>
          </w:tcPr>
          <w:p w:rsidR="002D6A47" w:rsidRPr="00796506" w:rsidRDefault="002D6A47" w:rsidP="001A6D11">
            <w:pPr>
              <w:numPr>
                <w:ilvl w:val="1"/>
                <w:numId w:val="2"/>
              </w:numPr>
              <w:ind w:left="459" w:hanging="426"/>
              <w:rPr>
                <w:rFonts w:ascii="Arial" w:hAnsi="Arial" w:cs="Arial"/>
                <w:sz w:val="20"/>
                <w:szCs w:val="20"/>
                <w:lang w:eastAsia="en-US"/>
              </w:rPr>
            </w:pPr>
            <w:r w:rsidRPr="00796506">
              <w:rPr>
                <w:rFonts w:ascii="Arial" w:hAnsi="Arial" w:cs="Arial"/>
                <w:sz w:val="20"/>
                <w:szCs w:val="20"/>
                <w:lang w:eastAsia="en-US"/>
              </w:rPr>
              <w:t>Nav ierobežojumu atlīdzības saņemšanai attiecībā uz transportlīdzekļu glabāšanu un novietošanu diennakts tumšajā laikā.</w:t>
            </w:r>
          </w:p>
        </w:tc>
        <w:tc>
          <w:tcPr>
            <w:tcW w:w="2126" w:type="dxa"/>
          </w:tcPr>
          <w:p w:rsidR="002D6A47" w:rsidRPr="00796506" w:rsidRDefault="002D6A47" w:rsidP="001A6D11">
            <w:pPr>
              <w:rPr>
                <w:b/>
                <w:lang w:eastAsia="en-US"/>
              </w:rPr>
            </w:pPr>
          </w:p>
        </w:tc>
      </w:tr>
      <w:tr w:rsidR="002D6A47" w:rsidRPr="00796506" w:rsidTr="001A6D11">
        <w:trPr>
          <w:gridAfter w:val="1"/>
          <w:wAfter w:w="1432" w:type="dxa"/>
          <w:trHeight w:val="521"/>
        </w:trPr>
        <w:tc>
          <w:tcPr>
            <w:tcW w:w="2127" w:type="dxa"/>
            <w:gridSpan w:val="2"/>
            <w:vMerge/>
            <w:vAlign w:val="center"/>
          </w:tcPr>
          <w:p w:rsidR="002D6A47" w:rsidRPr="00796506" w:rsidRDefault="002D6A47" w:rsidP="001A6D11">
            <w:pPr>
              <w:rPr>
                <w:bCs/>
                <w:lang w:eastAsia="en-US"/>
              </w:rPr>
            </w:pPr>
          </w:p>
        </w:tc>
        <w:tc>
          <w:tcPr>
            <w:tcW w:w="5953" w:type="dxa"/>
            <w:gridSpan w:val="2"/>
          </w:tcPr>
          <w:p w:rsidR="002D6A47" w:rsidRPr="00796506" w:rsidRDefault="002D6A47" w:rsidP="001A6D11">
            <w:pPr>
              <w:numPr>
                <w:ilvl w:val="1"/>
                <w:numId w:val="2"/>
              </w:numPr>
              <w:ind w:left="459" w:hanging="426"/>
              <w:rPr>
                <w:rFonts w:ascii="Arial" w:hAnsi="Arial" w:cs="Arial"/>
                <w:sz w:val="20"/>
                <w:szCs w:val="20"/>
                <w:lang w:eastAsia="en-US"/>
              </w:rPr>
            </w:pPr>
            <w:r w:rsidRPr="00796506">
              <w:rPr>
                <w:rFonts w:ascii="Arial" w:hAnsi="Arial" w:cs="Arial"/>
                <w:sz w:val="20"/>
                <w:szCs w:val="20"/>
                <w:lang w:eastAsia="en-US"/>
              </w:rPr>
              <w:t xml:space="preserve">Pēc apdrošināšanas gadījuma par bojā </w:t>
            </w:r>
            <w:proofErr w:type="gramStart"/>
            <w:r w:rsidRPr="00796506">
              <w:rPr>
                <w:rFonts w:ascii="Arial" w:hAnsi="Arial" w:cs="Arial"/>
                <w:sz w:val="20"/>
                <w:szCs w:val="20"/>
                <w:lang w:eastAsia="en-US"/>
              </w:rPr>
              <w:t>gājušu uzskatāms transportlīdzeklis</w:t>
            </w:r>
            <w:proofErr w:type="gramEnd"/>
            <w:r w:rsidRPr="00796506">
              <w:rPr>
                <w:rFonts w:ascii="Arial" w:hAnsi="Arial" w:cs="Arial"/>
                <w:sz w:val="20"/>
                <w:szCs w:val="20"/>
                <w:lang w:eastAsia="en-US"/>
              </w:rPr>
              <w:t xml:space="preserve">, ja paredzamā atlīdzība pārsniedz 70% no transportlīdzekļa faktiskās vērtības dienā, kad noticis apdrošināšanas gadījums, vai tad, ja transportlīdzekļa remonts pēc negadījuma nav ekonomiski pamatots, vai – ja transportlīdzekļa remonts tehniski nav iespējams. </w:t>
            </w:r>
          </w:p>
        </w:tc>
        <w:tc>
          <w:tcPr>
            <w:tcW w:w="2126" w:type="dxa"/>
          </w:tcPr>
          <w:p w:rsidR="002D6A47" w:rsidRPr="00796506" w:rsidRDefault="002D6A47" w:rsidP="001A6D11">
            <w:pPr>
              <w:rPr>
                <w:b/>
                <w:lang w:eastAsia="en-US"/>
              </w:rPr>
            </w:pPr>
          </w:p>
        </w:tc>
      </w:tr>
      <w:tr w:rsidR="002D6A47" w:rsidRPr="00796506" w:rsidTr="001A6D11">
        <w:trPr>
          <w:gridAfter w:val="1"/>
          <w:wAfter w:w="1432" w:type="dxa"/>
          <w:trHeight w:val="485"/>
        </w:trPr>
        <w:tc>
          <w:tcPr>
            <w:tcW w:w="2127" w:type="dxa"/>
            <w:gridSpan w:val="2"/>
            <w:vMerge/>
            <w:vAlign w:val="center"/>
          </w:tcPr>
          <w:p w:rsidR="002D6A47" w:rsidRPr="00796506" w:rsidRDefault="002D6A47" w:rsidP="001A6D11">
            <w:pPr>
              <w:rPr>
                <w:bCs/>
                <w:lang w:eastAsia="en-US"/>
              </w:rPr>
            </w:pPr>
          </w:p>
        </w:tc>
        <w:tc>
          <w:tcPr>
            <w:tcW w:w="5953" w:type="dxa"/>
            <w:gridSpan w:val="2"/>
          </w:tcPr>
          <w:p w:rsidR="002D6A47" w:rsidRPr="00796506" w:rsidRDefault="002D6A47" w:rsidP="001A6D11">
            <w:pPr>
              <w:numPr>
                <w:ilvl w:val="1"/>
                <w:numId w:val="2"/>
              </w:numPr>
              <w:ind w:left="459" w:hanging="426"/>
              <w:rPr>
                <w:rFonts w:ascii="Arial" w:hAnsi="Arial" w:cs="Arial"/>
                <w:sz w:val="20"/>
                <w:szCs w:val="20"/>
                <w:lang w:eastAsia="en-US"/>
              </w:rPr>
            </w:pPr>
            <w:r w:rsidRPr="00796506">
              <w:rPr>
                <w:rFonts w:ascii="Arial" w:hAnsi="Arial" w:cs="Arial"/>
                <w:sz w:val="20"/>
                <w:szCs w:val="20"/>
                <w:lang w:eastAsia="en-US"/>
              </w:rPr>
              <w:t>Transportlīdzekļi to garantijas laikā tiek remontēti dīlera servisā, ražotāja akceptētā vai garantiju saglabājošā servisā</w:t>
            </w:r>
            <w:r w:rsidRPr="00796506">
              <w:rPr>
                <w:rFonts w:ascii="Arial" w:hAnsi="Arial" w:cs="Arial"/>
                <w:b/>
                <w:sz w:val="20"/>
                <w:szCs w:val="20"/>
                <w:lang w:eastAsia="en-US"/>
              </w:rPr>
              <w:t>.</w:t>
            </w:r>
          </w:p>
        </w:tc>
        <w:tc>
          <w:tcPr>
            <w:tcW w:w="2126" w:type="dxa"/>
          </w:tcPr>
          <w:p w:rsidR="002D6A47" w:rsidRPr="00796506" w:rsidRDefault="002D6A47" w:rsidP="001A6D11">
            <w:pPr>
              <w:rPr>
                <w:b/>
                <w:lang w:eastAsia="en-US"/>
              </w:rPr>
            </w:pPr>
          </w:p>
        </w:tc>
      </w:tr>
      <w:tr w:rsidR="002D6A47" w:rsidRPr="00796506" w:rsidTr="001A6D11">
        <w:trPr>
          <w:gridAfter w:val="1"/>
          <w:wAfter w:w="1432" w:type="dxa"/>
          <w:trHeight w:val="825"/>
        </w:trPr>
        <w:tc>
          <w:tcPr>
            <w:tcW w:w="2127" w:type="dxa"/>
            <w:gridSpan w:val="2"/>
            <w:vMerge/>
            <w:vAlign w:val="center"/>
          </w:tcPr>
          <w:p w:rsidR="002D6A47" w:rsidRPr="00796506" w:rsidRDefault="002D6A47" w:rsidP="001A6D11">
            <w:pPr>
              <w:rPr>
                <w:bCs/>
                <w:lang w:eastAsia="en-US"/>
              </w:rPr>
            </w:pPr>
          </w:p>
        </w:tc>
        <w:tc>
          <w:tcPr>
            <w:tcW w:w="5953" w:type="dxa"/>
            <w:gridSpan w:val="2"/>
          </w:tcPr>
          <w:p w:rsidR="002D6A47" w:rsidRPr="00796506" w:rsidRDefault="002D6A47" w:rsidP="001A6D11">
            <w:pPr>
              <w:numPr>
                <w:ilvl w:val="1"/>
                <w:numId w:val="2"/>
              </w:numPr>
              <w:ind w:left="459" w:hanging="426"/>
              <w:rPr>
                <w:rFonts w:ascii="Arial" w:hAnsi="Arial" w:cs="Arial"/>
                <w:sz w:val="20"/>
                <w:szCs w:val="20"/>
                <w:lang w:eastAsia="en-US"/>
              </w:rPr>
            </w:pPr>
            <w:r w:rsidRPr="00796506">
              <w:rPr>
                <w:rFonts w:ascii="Arial" w:hAnsi="Arial" w:cs="Arial"/>
                <w:sz w:val="20"/>
                <w:szCs w:val="20"/>
                <w:lang w:eastAsia="en-US"/>
              </w:rPr>
              <w:t>Transportlīdzekļa bojājuma gadījumā ( t.i. iepriekš</w:t>
            </w:r>
            <w:r w:rsidRPr="00796506">
              <w:rPr>
                <w:rFonts w:ascii="Arial" w:hAnsi="Arial" w:cs="Arial"/>
                <w:bCs/>
                <w:sz w:val="20"/>
                <w:szCs w:val="20"/>
                <w:lang w:eastAsia="en-US"/>
              </w:rPr>
              <w:t xml:space="preserve"> </w:t>
            </w:r>
            <w:r w:rsidRPr="00796506">
              <w:rPr>
                <w:rFonts w:ascii="Arial" w:hAnsi="Arial" w:cs="Arial"/>
                <w:sz w:val="20"/>
                <w:szCs w:val="20"/>
                <w:lang w:eastAsia="en-US"/>
              </w:rPr>
              <w:t>neparedzamas salūšanas vai bojājumu dēļ, kā rezultātā transportlīdzekļa lietošana nav iespējama vai tā nav atļauta saskaņā ar attiecīgās valsts ceļu satiksmes noteikumiem vai citiem tiesību aktiem) vai pēc satiksmes negadījuma,</w:t>
            </w:r>
            <w:proofErr w:type="gramStart"/>
            <w:r w:rsidRPr="00796506">
              <w:rPr>
                <w:rFonts w:ascii="Arial" w:hAnsi="Arial" w:cs="Arial"/>
                <w:sz w:val="20"/>
                <w:szCs w:val="20"/>
                <w:lang w:eastAsia="en-US"/>
              </w:rPr>
              <w:t xml:space="preserve">  </w:t>
            </w:r>
            <w:proofErr w:type="gramEnd"/>
            <w:r w:rsidRPr="00796506">
              <w:rPr>
                <w:rFonts w:ascii="Arial" w:hAnsi="Arial" w:cs="Arial"/>
                <w:sz w:val="20"/>
                <w:szCs w:val="20"/>
                <w:lang w:eastAsia="en-US"/>
              </w:rPr>
              <w:t>tiek nodrošināta transportlīdzekļa novietošana uz ceļa un evakuācija (transportlīdzekļa nogādāšanu uz Pasūtītāja izvēlētu servisu vai stāvvietu).</w:t>
            </w:r>
          </w:p>
        </w:tc>
        <w:tc>
          <w:tcPr>
            <w:tcW w:w="2126" w:type="dxa"/>
          </w:tcPr>
          <w:p w:rsidR="002D6A47" w:rsidRPr="00796506" w:rsidRDefault="002D6A47" w:rsidP="001A6D11">
            <w:pPr>
              <w:rPr>
                <w:b/>
                <w:sz w:val="20"/>
                <w:szCs w:val="20"/>
                <w:lang w:eastAsia="en-US"/>
              </w:rPr>
            </w:pPr>
          </w:p>
        </w:tc>
      </w:tr>
      <w:tr w:rsidR="002D6A47" w:rsidRPr="00796506" w:rsidTr="001A6D11">
        <w:trPr>
          <w:gridAfter w:val="1"/>
          <w:wAfter w:w="1432" w:type="dxa"/>
          <w:trHeight w:val="560"/>
        </w:trPr>
        <w:tc>
          <w:tcPr>
            <w:tcW w:w="2127" w:type="dxa"/>
            <w:gridSpan w:val="2"/>
            <w:vMerge/>
            <w:vAlign w:val="center"/>
          </w:tcPr>
          <w:p w:rsidR="002D6A47" w:rsidRPr="00796506" w:rsidRDefault="002D6A47" w:rsidP="001A6D11">
            <w:pPr>
              <w:rPr>
                <w:bCs/>
                <w:lang w:eastAsia="en-US"/>
              </w:rPr>
            </w:pPr>
          </w:p>
        </w:tc>
        <w:tc>
          <w:tcPr>
            <w:tcW w:w="5953" w:type="dxa"/>
            <w:gridSpan w:val="2"/>
          </w:tcPr>
          <w:p w:rsidR="002D6A47" w:rsidRPr="00796506" w:rsidRDefault="002D6A47" w:rsidP="001A6D11">
            <w:pPr>
              <w:numPr>
                <w:ilvl w:val="1"/>
                <w:numId w:val="2"/>
              </w:numPr>
              <w:ind w:left="459" w:hanging="426"/>
              <w:rPr>
                <w:rFonts w:ascii="Arial" w:hAnsi="Arial" w:cs="Arial"/>
                <w:sz w:val="20"/>
                <w:szCs w:val="20"/>
                <w:lang w:eastAsia="en-US"/>
              </w:rPr>
            </w:pPr>
            <w:r w:rsidRPr="00796506">
              <w:rPr>
                <w:rFonts w:ascii="Arial" w:hAnsi="Arial" w:cs="Arial"/>
                <w:sz w:val="20"/>
                <w:szCs w:val="20"/>
                <w:lang w:eastAsia="en-US"/>
              </w:rPr>
              <w:t xml:space="preserve">Ja bojājumi transportlīdzeklim radušies </w:t>
            </w:r>
            <w:r w:rsidRPr="00796506">
              <w:rPr>
                <w:rFonts w:ascii="Arial" w:hAnsi="Arial" w:cs="Arial"/>
                <w:sz w:val="20"/>
                <w:szCs w:val="20"/>
                <w:u w:val="single"/>
                <w:lang w:eastAsia="en-US"/>
              </w:rPr>
              <w:t>bojājumu</w:t>
            </w:r>
            <w:r w:rsidRPr="00796506">
              <w:rPr>
                <w:rFonts w:ascii="Arial" w:hAnsi="Arial" w:cs="Arial"/>
                <w:sz w:val="20"/>
                <w:szCs w:val="20"/>
                <w:lang w:eastAsia="en-US"/>
              </w:rPr>
              <w:t xml:space="preserve"> riska iestāšanās rezultātā un par negadījuma faktu nav paziņots atbildīgajām</w:t>
            </w:r>
            <w:proofErr w:type="gramStart"/>
            <w:r w:rsidRPr="00796506">
              <w:rPr>
                <w:rFonts w:ascii="Arial" w:hAnsi="Arial" w:cs="Arial"/>
                <w:sz w:val="20"/>
                <w:szCs w:val="20"/>
                <w:lang w:eastAsia="en-US"/>
              </w:rPr>
              <w:t xml:space="preserve">  </w:t>
            </w:r>
            <w:proofErr w:type="gramEnd"/>
            <w:r w:rsidRPr="00796506">
              <w:rPr>
                <w:rFonts w:ascii="Arial" w:hAnsi="Arial" w:cs="Arial"/>
                <w:sz w:val="20"/>
                <w:szCs w:val="20"/>
                <w:lang w:eastAsia="en-US"/>
              </w:rPr>
              <w:t>institūcijām, tad apdrošināšanas atlīdzība nepārsniegs 850 EUR līguma darbības laikā katram apdrošinātajam transportlīdzeklim, tai skaitā, ja vienīgie bojājumi ir tikai automašīnas stikli, spoguļi un lukturi.</w:t>
            </w:r>
          </w:p>
        </w:tc>
        <w:tc>
          <w:tcPr>
            <w:tcW w:w="2126" w:type="dxa"/>
          </w:tcPr>
          <w:p w:rsidR="002D6A47" w:rsidRPr="00796506" w:rsidRDefault="002D6A47" w:rsidP="001A6D11">
            <w:pPr>
              <w:rPr>
                <w:lang w:eastAsia="en-US"/>
              </w:rPr>
            </w:pPr>
          </w:p>
        </w:tc>
      </w:tr>
      <w:tr w:rsidR="002D6A47" w:rsidRPr="00796506" w:rsidTr="001A6D11">
        <w:trPr>
          <w:gridAfter w:val="1"/>
          <w:wAfter w:w="1432" w:type="dxa"/>
          <w:trHeight w:val="693"/>
        </w:trPr>
        <w:tc>
          <w:tcPr>
            <w:tcW w:w="2127" w:type="dxa"/>
            <w:gridSpan w:val="2"/>
            <w:vMerge/>
            <w:vAlign w:val="center"/>
          </w:tcPr>
          <w:p w:rsidR="002D6A47" w:rsidRPr="00796506" w:rsidRDefault="002D6A47" w:rsidP="001A6D11">
            <w:pPr>
              <w:rPr>
                <w:bCs/>
                <w:lang w:eastAsia="en-US"/>
              </w:rPr>
            </w:pPr>
          </w:p>
        </w:tc>
        <w:tc>
          <w:tcPr>
            <w:tcW w:w="5953" w:type="dxa"/>
            <w:gridSpan w:val="2"/>
          </w:tcPr>
          <w:p w:rsidR="002D6A47" w:rsidRPr="00796506" w:rsidRDefault="002D6A47" w:rsidP="001A6D11">
            <w:pPr>
              <w:numPr>
                <w:ilvl w:val="1"/>
                <w:numId w:val="2"/>
              </w:numPr>
              <w:ind w:left="459" w:hanging="426"/>
              <w:rPr>
                <w:rFonts w:ascii="Arial" w:hAnsi="Arial" w:cs="Arial"/>
                <w:sz w:val="20"/>
                <w:szCs w:val="20"/>
                <w:lang w:eastAsia="en-US"/>
              </w:rPr>
            </w:pPr>
            <w:r w:rsidRPr="00796506">
              <w:rPr>
                <w:rFonts w:ascii="Arial" w:hAnsi="Arial" w:cs="Arial"/>
                <w:sz w:val="20"/>
                <w:szCs w:val="20"/>
                <w:lang w:eastAsia="en-US"/>
              </w:rPr>
              <w:t>Apdrošināšanas atlīdzība nevar tikt atteikta vai samazināta situācijās, kad transportlīdzekļa vadītājs ir izraisījis ceļu satiksmes negadījumu rupjas neuzmanības rezultātā, izņemot, ja Līgumā vai apdrošināšanas noteikumos ir precīzi definēts, kādus gadījumus apdrošinātājs saprot ar rupju neuzmanību (piemēram, iemigšana pie stūres, pārbraukšana pāri krustojumam pie luksofora aizliedzošā signāla, u.tml.)</w:t>
            </w:r>
          </w:p>
        </w:tc>
        <w:tc>
          <w:tcPr>
            <w:tcW w:w="2126" w:type="dxa"/>
          </w:tcPr>
          <w:p w:rsidR="002D6A47" w:rsidRPr="00796506" w:rsidRDefault="002D6A47" w:rsidP="001A6D11">
            <w:pPr>
              <w:rPr>
                <w:b/>
                <w:lang w:eastAsia="en-US"/>
              </w:rPr>
            </w:pPr>
          </w:p>
        </w:tc>
      </w:tr>
      <w:tr w:rsidR="002D6A47" w:rsidRPr="00796506" w:rsidTr="001A6D11">
        <w:trPr>
          <w:gridAfter w:val="1"/>
          <w:wAfter w:w="1432" w:type="dxa"/>
          <w:trHeight w:val="274"/>
        </w:trPr>
        <w:tc>
          <w:tcPr>
            <w:tcW w:w="2127" w:type="dxa"/>
            <w:gridSpan w:val="2"/>
            <w:vMerge/>
            <w:vAlign w:val="center"/>
          </w:tcPr>
          <w:p w:rsidR="002D6A47" w:rsidRPr="00796506" w:rsidRDefault="002D6A47" w:rsidP="001A6D11">
            <w:pPr>
              <w:rPr>
                <w:bCs/>
                <w:lang w:eastAsia="en-US"/>
              </w:rPr>
            </w:pPr>
          </w:p>
        </w:tc>
        <w:tc>
          <w:tcPr>
            <w:tcW w:w="5953" w:type="dxa"/>
            <w:gridSpan w:val="2"/>
          </w:tcPr>
          <w:p w:rsidR="002D6A47" w:rsidRPr="00796506" w:rsidRDefault="002D6A47" w:rsidP="001A6D11">
            <w:pPr>
              <w:numPr>
                <w:ilvl w:val="1"/>
                <w:numId w:val="2"/>
              </w:numPr>
              <w:ind w:left="459" w:hanging="426"/>
              <w:rPr>
                <w:rFonts w:ascii="Arial" w:hAnsi="Arial" w:cs="Arial"/>
                <w:sz w:val="20"/>
                <w:szCs w:val="20"/>
                <w:lang w:eastAsia="en-US"/>
              </w:rPr>
            </w:pPr>
            <w:r w:rsidRPr="00796506">
              <w:rPr>
                <w:rFonts w:ascii="Arial" w:hAnsi="Arial" w:cs="Arial"/>
                <w:sz w:val="20"/>
                <w:szCs w:val="20"/>
                <w:lang w:eastAsia="en-US"/>
              </w:rPr>
              <w:t>Nosakot apdrošināšanas atlīdzību bojājuma vai bojāejas gadījumā, Pasūtītāja paša risks netiek ieturēts, ja transportlīdzekļa bojājumā ceļu satiksmes negadījuma rezultātā vainojama konkrēta cita - zināma trešā persona, kuras atbildība ir vai tai bija jābūt apdrošinātai saskaņā ar Sauszemes transportlīdzekļu īpašnieku civiltiesiskās atbildības obligātās apdrošināšanas likumu un kuras vainu apliecina kompetentas iestādes nolēmums vai vaina izriet no sastādītā un abu pušu (vainīgā un cietušā) parakstītā saskaņotais paziņojuma.</w:t>
            </w:r>
          </w:p>
        </w:tc>
        <w:tc>
          <w:tcPr>
            <w:tcW w:w="2126" w:type="dxa"/>
          </w:tcPr>
          <w:p w:rsidR="002D6A47" w:rsidRPr="00796506" w:rsidRDefault="002D6A47" w:rsidP="001A6D11">
            <w:pPr>
              <w:rPr>
                <w:b/>
                <w:sz w:val="20"/>
                <w:szCs w:val="20"/>
                <w:lang w:eastAsia="en-US"/>
              </w:rPr>
            </w:pPr>
          </w:p>
        </w:tc>
      </w:tr>
      <w:tr w:rsidR="002D6A47" w:rsidRPr="00796506" w:rsidTr="001A6D11">
        <w:trPr>
          <w:gridAfter w:val="1"/>
          <w:wAfter w:w="1432" w:type="dxa"/>
          <w:trHeight w:val="274"/>
        </w:trPr>
        <w:tc>
          <w:tcPr>
            <w:tcW w:w="2127" w:type="dxa"/>
            <w:gridSpan w:val="2"/>
            <w:vMerge/>
            <w:vAlign w:val="center"/>
          </w:tcPr>
          <w:p w:rsidR="002D6A47" w:rsidRPr="00796506" w:rsidRDefault="002D6A47" w:rsidP="001A6D11">
            <w:pPr>
              <w:rPr>
                <w:bCs/>
                <w:lang w:eastAsia="en-US"/>
              </w:rPr>
            </w:pPr>
          </w:p>
        </w:tc>
        <w:tc>
          <w:tcPr>
            <w:tcW w:w="5953" w:type="dxa"/>
            <w:gridSpan w:val="2"/>
          </w:tcPr>
          <w:p w:rsidR="002D6A47" w:rsidRPr="00796506" w:rsidRDefault="002D6A47" w:rsidP="001A6D11">
            <w:pPr>
              <w:numPr>
                <w:ilvl w:val="1"/>
                <w:numId w:val="2"/>
              </w:numPr>
              <w:ind w:left="459" w:hanging="426"/>
              <w:rPr>
                <w:rFonts w:ascii="Arial" w:hAnsi="Arial" w:cs="Arial"/>
                <w:sz w:val="20"/>
                <w:szCs w:val="20"/>
                <w:lang w:eastAsia="en-US"/>
              </w:rPr>
            </w:pPr>
            <w:r w:rsidRPr="00796506">
              <w:rPr>
                <w:rFonts w:ascii="Arial" w:hAnsi="Arial" w:cs="Arial"/>
                <w:sz w:val="20"/>
                <w:szCs w:val="20"/>
                <w:lang w:eastAsia="en-US"/>
              </w:rPr>
              <w:t>Ja, iestājoties apdrošināšanas gadījumam, tiek bojāta viena riepa un/vai disks (neatkarīgi no tā, vai sabojāta tikai riepa un/vai disks, vai arī radīti bojājumi citām t/l daļām), tiek atlīdzināti zaudējumu par divām analoģiskām riepām un/vai diskiem. Ja bojātas vairākas riepas un/vai diski, tiek atlīdzināti zaudējumi par tik riepām un/vai diskiem, cik nepieciešams, lai uz vienas ass tiktu uzmontētas divas vienādi diski un/vai vienāda protektora riepas;</w:t>
            </w:r>
          </w:p>
        </w:tc>
        <w:tc>
          <w:tcPr>
            <w:tcW w:w="2126" w:type="dxa"/>
          </w:tcPr>
          <w:p w:rsidR="002D6A47" w:rsidRPr="00796506" w:rsidRDefault="002D6A47" w:rsidP="001A6D11">
            <w:pPr>
              <w:rPr>
                <w:sz w:val="16"/>
                <w:szCs w:val="16"/>
                <w:lang w:eastAsia="en-US"/>
              </w:rPr>
            </w:pPr>
          </w:p>
        </w:tc>
      </w:tr>
      <w:tr w:rsidR="002D6A47" w:rsidRPr="00796506" w:rsidTr="001A6D11">
        <w:trPr>
          <w:gridAfter w:val="1"/>
          <w:wAfter w:w="1432" w:type="dxa"/>
          <w:trHeight w:val="1218"/>
        </w:trPr>
        <w:tc>
          <w:tcPr>
            <w:tcW w:w="2127" w:type="dxa"/>
            <w:gridSpan w:val="2"/>
            <w:vMerge/>
            <w:vAlign w:val="center"/>
          </w:tcPr>
          <w:p w:rsidR="002D6A47" w:rsidRPr="00796506" w:rsidRDefault="002D6A47" w:rsidP="001A6D11">
            <w:pPr>
              <w:rPr>
                <w:bCs/>
                <w:lang w:eastAsia="en-US"/>
              </w:rPr>
            </w:pPr>
          </w:p>
        </w:tc>
        <w:tc>
          <w:tcPr>
            <w:tcW w:w="5953" w:type="dxa"/>
            <w:gridSpan w:val="2"/>
          </w:tcPr>
          <w:p w:rsidR="002D6A47" w:rsidRPr="00796506" w:rsidRDefault="002D6A47" w:rsidP="001A6D11">
            <w:pPr>
              <w:numPr>
                <w:ilvl w:val="1"/>
                <w:numId w:val="2"/>
              </w:numPr>
              <w:ind w:left="459" w:hanging="426"/>
              <w:rPr>
                <w:rFonts w:ascii="Arial" w:hAnsi="Arial" w:cs="Arial"/>
                <w:sz w:val="20"/>
                <w:szCs w:val="20"/>
                <w:lang w:eastAsia="en-US"/>
              </w:rPr>
            </w:pPr>
            <w:r w:rsidRPr="00796506">
              <w:rPr>
                <w:rFonts w:ascii="Arial" w:hAnsi="Arial" w:cs="Arial"/>
                <w:sz w:val="20"/>
                <w:szCs w:val="20"/>
                <w:lang w:eastAsia="en-US"/>
              </w:rPr>
              <w:t>Apdrošināšanas atlīdzība var tikt samazināta gadījumā, kad transportlīdzekļa zādzība tiek veikta, izmantojot transportlīdzekļa atslēgas, kuras iegūtas zādzības rezultātā. Apdrošināšanas atlīdzības samazinājums nedrīkst būt lielāks par 50% no zaudējuma summas</w:t>
            </w:r>
          </w:p>
        </w:tc>
        <w:tc>
          <w:tcPr>
            <w:tcW w:w="2126" w:type="dxa"/>
            <w:tcBorders>
              <w:left w:val="single" w:sz="4" w:space="0" w:color="000000"/>
              <w:bottom w:val="single" w:sz="4" w:space="0" w:color="000000"/>
            </w:tcBorders>
            <w:shd w:val="clear" w:color="auto" w:fill="auto"/>
            <w:vAlign w:val="bottom"/>
          </w:tcPr>
          <w:p w:rsidR="002D6A47" w:rsidRPr="00796506" w:rsidRDefault="002D6A47" w:rsidP="001A6D11">
            <w:pPr>
              <w:snapToGrid w:val="0"/>
              <w:rPr>
                <w:color w:val="000000"/>
                <w:sz w:val="20"/>
                <w:szCs w:val="20"/>
              </w:rPr>
            </w:pPr>
            <w:r w:rsidRPr="00796506">
              <w:rPr>
                <w:color w:val="000000"/>
                <w:sz w:val="20"/>
                <w:szCs w:val="20"/>
              </w:rPr>
              <w:t xml:space="preserve"> </w:t>
            </w:r>
          </w:p>
        </w:tc>
      </w:tr>
      <w:tr w:rsidR="002D6A47" w:rsidRPr="00796506" w:rsidTr="001A6D11">
        <w:trPr>
          <w:gridAfter w:val="1"/>
          <w:wAfter w:w="1432" w:type="dxa"/>
          <w:trHeight w:val="975"/>
        </w:trPr>
        <w:tc>
          <w:tcPr>
            <w:tcW w:w="2127" w:type="dxa"/>
            <w:gridSpan w:val="2"/>
            <w:vMerge/>
            <w:vAlign w:val="center"/>
          </w:tcPr>
          <w:p w:rsidR="002D6A47" w:rsidRPr="00796506" w:rsidRDefault="002D6A47" w:rsidP="001A6D11">
            <w:pPr>
              <w:rPr>
                <w:bCs/>
                <w:lang w:eastAsia="en-US"/>
              </w:rPr>
            </w:pPr>
          </w:p>
        </w:tc>
        <w:tc>
          <w:tcPr>
            <w:tcW w:w="5953" w:type="dxa"/>
            <w:gridSpan w:val="2"/>
          </w:tcPr>
          <w:p w:rsidR="002D6A47" w:rsidRPr="00796506" w:rsidRDefault="002D6A47" w:rsidP="001A6D11">
            <w:pPr>
              <w:numPr>
                <w:ilvl w:val="1"/>
                <w:numId w:val="2"/>
              </w:numPr>
              <w:tabs>
                <w:tab w:val="left" w:pos="459"/>
              </w:tabs>
              <w:ind w:left="459" w:hanging="426"/>
              <w:rPr>
                <w:rFonts w:ascii="Arial" w:hAnsi="Arial" w:cs="Arial"/>
                <w:sz w:val="20"/>
                <w:szCs w:val="20"/>
                <w:lang w:eastAsia="en-US"/>
              </w:rPr>
            </w:pPr>
            <w:r w:rsidRPr="00796506">
              <w:rPr>
                <w:rFonts w:ascii="Arial" w:hAnsi="Arial" w:cs="Arial"/>
                <w:sz w:val="20"/>
                <w:szCs w:val="20"/>
                <w:lang w:eastAsia="en-US"/>
              </w:rPr>
              <w:t>Nav paredzēti ierobežojumi atlīdzības saņemšanai, ja par ceļu satiksmes negadījumu 29.06.2004. Ministru kabineta noteikumos Nr. 571 „Ceļu satiksmes noteikumi” noteiktajā kārtībā ir noformēts saskaņotais paziņojums</w:t>
            </w:r>
          </w:p>
        </w:tc>
        <w:tc>
          <w:tcPr>
            <w:tcW w:w="2126" w:type="dxa"/>
            <w:tcBorders>
              <w:left w:val="single" w:sz="4" w:space="0" w:color="000000"/>
              <w:bottom w:val="single" w:sz="4" w:space="0" w:color="000000"/>
            </w:tcBorders>
            <w:shd w:val="clear" w:color="auto" w:fill="auto"/>
            <w:vAlign w:val="bottom"/>
          </w:tcPr>
          <w:p w:rsidR="002D6A47" w:rsidRPr="00796506" w:rsidRDefault="002D6A47" w:rsidP="001A6D11">
            <w:pPr>
              <w:snapToGrid w:val="0"/>
              <w:rPr>
                <w:color w:val="000000"/>
                <w:sz w:val="20"/>
                <w:szCs w:val="20"/>
              </w:rPr>
            </w:pPr>
          </w:p>
        </w:tc>
      </w:tr>
      <w:tr w:rsidR="002D6A47" w:rsidRPr="00796506" w:rsidTr="001A6D11">
        <w:trPr>
          <w:gridAfter w:val="1"/>
          <w:wAfter w:w="1432" w:type="dxa"/>
          <w:trHeight w:val="557"/>
        </w:trPr>
        <w:tc>
          <w:tcPr>
            <w:tcW w:w="2127" w:type="dxa"/>
            <w:gridSpan w:val="2"/>
            <w:vMerge/>
            <w:vAlign w:val="center"/>
          </w:tcPr>
          <w:p w:rsidR="002D6A47" w:rsidRPr="00796506" w:rsidRDefault="002D6A47" w:rsidP="001A6D11">
            <w:pPr>
              <w:rPr>
                <w:bCs/>
                <w:lang w:eastAsia="en-US"/>
              </w:rPr>
            </w:pPr>
          </w:p>
        </w:tc>
        <w:tc>
          <w:tcPr>
            <w:tcW w:w="5953" w:type="dxa"/>
            <w:gridSpan w:val="2"/>
          </w:tcPr>
          <w:p w:rsidR="002D6A47" w:rsidRPr="00796506" w:rsidRDefault="002D6A47" w:rsidP="001A6D11">
            <w:pPr>
              <w:numPr>
                <w:ilvl w:val="1"/>
                <w:numId w:val="2"/>
              </w:numPr>
              <w:tabs>
                <w:tab w:val="left" w:pos="600"/>
              </w:tabs>
              <w:ind w:left="459" w:hanging="426"/>
              <w:rPr>
                <w:rFonts w:ascii="Arial" w:hAnsi="Arial" w:cs="Arial"/>
                <w:sz w:val="20"/>
                <w:szCs w:val="20"/>
                <w:lang w:eastAsia="en-US"/>
              </w:rPr>
            </w:pPr>
            <w:r w:rsidRPr="00796506">
              <w:rPr>
                <w:rFonts w:ascii="Arial" w:hAnsi="Arial" w:cs="Arial"/>
                <w:sz w:val="20"/>
                <w:szCs w:val="20"/>
                <w:lang w:eastAsia="en-US"/>
              </w:rPr>
              <w:t xml:space="preserve"> Saskaņā ar Ministru Kabineta noteikumu Nr.571 „Ceļu satiksmes noteikumi” piektās daļas 54. punktu, ja ceļu satiksmes negadījumā iesaistīts tikai viens transportlīdzeklis, nav cietuši cilvēki un nav nodarīti bojājumi trešās personas mantai, transportlīdzekļa vadītājs drīkst atstāt negadījuma vietu, neziņojot atbildīgai institūcijai (policija, ceļu policija u.c.) par negadījumu. Šajos gadījumos apdrošināšanas atlīdzībai ierobežojumi netiek paredzēti</w:t>
            </w:r>
          </w:p>
        </w:tc>
        <w:tc>
          <w:tcPr>
            <w:tcW w:w="2126" w:type="dxa"/>
          </w:tcPr>
          <w:p w:rsidR="002D6A47" w:rsidRPr="00796506" w:rsidRDefault="002D6A47" w:rsidP="001A6D11">
            <w:pPr>
              <w:rPr>
                <w:b/>
                <w:lang w:eastAsia="en-US"/>
              </w:rPr>
            </w:pPr>
          </w:p>
        </w:tc>
      </w:tr>
      <w:tr w:rsidR="002D6A47" w:rsidRPr="00796506" w:rsidTr="001A6D11">
        <w:trPr>
          <w:gridAfter w:val="1"/>
          <w:wAfter w:w="1432" w:type="dxa"/>
        </w:trPr>
        <w:tc>
          <w:tcPr>
            <w:tcW w:w="2127" w:type="dxa"/>
            <w:gridSpan w:val="2"/>
            <w:vMerge w:val="restart"/>
            <w:vAlign w:val="center"/>
          </w:tcPr>
          <w:p w:rsidR="002D6A47" w:rsidRPr="00796506" w:rsidRDefault="002D6A47" w:rsidP="001A6D11">
            <w:pPr>
              <w:numPr>
                <w:ilvl w:val="0"/>
                <w:numId w:val="2"/>
              </w:numPr>
              <w:rPr>
                <w:rFonts w:ascii="Arial" w:hAnsi="Arial" w:cs="Arial"/>
                <w:sz w:val="20"/>
                <w:szCs w:val="20"/>
                <w:lang w:eastAsia="en-US"/>
              </w:rPr>
            </w:pPr>
            <w:r w:rsidRPr="00796506">
              <w:rPr>
                <w:rFonts w:ascii="Arial" w:hAnsi="Arial" w:cs="Arial"/>
                <w:sz w:val="20"/>
                <w:szCs w:val="20"/>
                <w:lang w:eastAsia="en-US"/>
              </w:rPr>
              <w:t>Lēmuma par apdrošinā</w:t>
            </w:r>
            <w:del w:id="18" w:author="Māris Teteris" w:date="2014-02-13T17:48:00Z">
              <w:r w:rsidRPr="00796506" w:rsidDel="00C82BDB">
                <w:rPr>
                  <w:rFonts w:ascii="Arial" w:hAnsi="Arial" w:cs="Arial"/>
                  <w:sz w:val="20"/>
                  <w:szCs w:val="20"/>
                  <w:lang w:eastAsia="en-US"/>
                </w:rPr>
                <w:softHyphen/>
              </w:r>
            </w:del>
            <w:r w:rsidRPr="00796506">
              <w:rPr>
                <w:rFonts w:ascii="Arial" w:hAnsi="Arial" w:cs="Arial"/>
                <w:sz w:val="20"/>
                <w:szCs w:val="20"/>
                <w:lang w:eastAsia="en-US"/>
              </w:rPr>
              <w:t>šanas atlīdzības izmaksu pieņemšanas termiņi</w:t>
            </w:r>
          </w:p>
        </w:tc>
        <w:tc>
          <w:tcPr>
            <w:tcW w:w="5953" w:type="dxa"/>
            <w:gridSpan w:val="2"/>
          </w:tcPr>
          <w:p w:rsidR="002D6A47" w:rsidRPr="00796506" w:rsidRDefault="002D6A47" w:rsidP="001A6D11">
            <w:pPr>
              <w:numPr>
                <w:ilvl w:val="1"/>
                <w:numId w:val="2"/>
              </w:numPr>
              <w:ind w:left="459" w:hanging="426"/>
              <w:rPr>
                <w:rFonts w:ascii="Arial" w:hAnsi="Arial" w:cs="Arial"/>
                <w:sz w:val="20"/>
                <w:szCs w:val="20"/>
                <w:lang w:eastAsia="en-US"/>
              </w:rPr>
            </w:pPr>
            <w:r w:rsidRPr="00796506">
              <w:rPr>
                <w:rFonts w:ascii="Arial" w:hAnsi="Arial" w:cs="Arial"/>
                <w:sz w:val="20"/>
                <w:szCs w:val="20"/>
                <w:lang w:eastAsia="en-US"/>
              </w:rPr>
              <w:t>Lēmumu par apdrošināšanas atlīdzības izmaksu vai atteikumu izmaksāt apdrošināšanas atlīdzību Apdrošinātājs pieņem un paziņo ne vēlāk kā septiņu darba dienu laikā pēc visu apdrošināšanas līgumā paredzēto dokumentu saņemšanas</w:t>
            </w:r>
          </w:p>
        </w:tc>
        <w:tc>
          <w:tcPr>
            <w:tcW w:w="2126" w:type="dxa"/>
          </w:tcPr>
          <w:p w:rsidR="002D6A47" w:rsidRPr="00796506" w:rsidRDefault="002D6A47" w:rsidP="001A6D11">
            <w:pPr>
              <w:jc w:val="center"/>
              <w:rPr>
                <w:lang w:eastAsia="en-US"/>
              </w:rPr>
            </w:pPr>
          </w:p>
        </w:tc>
      </w:tr>
      <w:tr w:rsidR="002D6A47" w:rsidRPr="00796506" w:rsidTr="001A6D11">
        <w:trPr>
          <w:gridAfter w:val="1"/>
          <w:wAfter w:w="1432" w:type="dxa"/>
        </w:trPr>
        <w:tc>
          <w:tcPr>
            <w:tcW w:w="2127" w:type="dxa"/>
            <w:gridSpan w:val="2"/>
            <w:vMerge/>
            <w:vAlign w:val="center"/>
          </w:tcPr>
          <w:p w:rsidR="002D6A47" w:rsidRPr="00796506" w:rsidRDefault="002D6A47">
            <w:pPr>
              <w:numPr>
                <w:ilvl w:val="0"/>
                <w:numId w:val="2"/>
              </w:numPr>
              <w:rPr>
                <w:rFonts w:ascii="Arial" w:hAnsi="Arial" w:cs="Arial"/>
                <w:sz w:val="20"/>
                <w:szCs w:val="20"/>
                <w:lang w:eastAsia="en-US"/>
              </w:rPr>
              <w:pPrChange w:id="19" w:author="Māris Teteris" w:date="2014-02-13T17:54:00Z">
                <w:pPr>
                  <w:numPr>
                    <w:numId w:val="11"/>
                  </w:numPr>
                  <w:tabs>
                    <w:tab w:val="num" w:pos="360"/>
                    <w:tab w:val="num" w:pos="720"/>
                  </w:tabs>
                  <w:ind w:left="720" w:hanging="720"/>
                </w:pPr>
              </w:pPrChange>
            </w:pPr>
          </w:p>
        </w:tc>
        <w:tc>
          <w:tcPr>
            <w:tcW w:w="5953" w:type="dxa"/>
            <w:gridSpan w:val="2"/>
          </w:tcPr>
          <w:p w:rsidR="002D6A47" w:rsidRPr="00796506" w:rsidRDefault="002D6A47" w:rsidP="001A6D11">
            <w:pPr>
              <w:numPr>
                <w:ilvl w:val="1"/>
                <w:numId w:val="2"/>
              </w:numPr>
              <w:ind w:left="459" w:hanging="426"/>
              <w:rPr>
                <w:rFonts w:ascii="Arial" w:hAnsi="Arial" w:cs="Arial"/>
                <w:sz w:val="20"/>
                <w:szCs w:val="20"/>
                <w:lang w:eastAsia="en-US"/>
              </w:rPr>
            </w:pPr>
            <w:r w:rsidRPr="00796506">
              <w:rPr>
                <w:rFonts w:ascii="Arial" w:hAnsi="Arial" w:cs="Arial"/>
                <w:sz w:val="20"/>
                <w:szCs w:val="20"/>
                <w:lang w:eastAsia="en-US"/>
              </w:rPr>
              <w:t>Transportlīdzekļa bojājuma gadījumā Apdrošinātājam remontdarbu izmaksu (tāmes) apstiprināšana jāveic ne vēlāk kā trīs darba dienu laikā pēc tās saņemšanas no remonta servisa.</w:t>
            </w:r>
          </w:p>
        </w:tc>
        <w:tc>
          <w:tcPr>
            <w:tcW w:w="2126" w:type="dxa"/>
          </w:tcPr>
          <w:p w:rsidR="002D6A47" w:rsidRPr="00796506" w:rsidRDefault="002D6A47" w:rsidP="001A6D11">
            <w:pPr>
              <w:jc w:val="center"/>
              <w:rPr>
                <w:lang w:eastAsia="en-US"/>
              </w:rPr>
            </w:pPr>
          </w:p>
        </w:tc>
      </w:tr>
      <w:tr w:rsidR="002D6A47" w:rsidRPr="00796506" w:rsidTr="001A6D11">
        <w:trPr>
          <w:gridAfter w:val="1"/>
          <w:wAfter w:w="1432" w:type="dxa"/>
        </w:trPr>
        <w:tc>
          <w:tcPr>
            <w:tcW w:w="2127" w:type="dxa"/>
            <w:gridSpan w:val="2"/>
            <w:vMerge w:val="restart"/>
            <w:vAlign w:val="center"/>
          </w:tcPr>
          <w:p w:rsidR="002D6A47" w:rsidRPr="00796506" w:rsidRDefault="002D6A47" w:rsidP="001A6D11">
            <w:pPr>
              <w:numPr>
                <w:ilvl w:val="0"/>
                <w:numId w:val="2"/>
              </w:numPr>
              <w:rPr>
                <w:rFonts w:ascii="Arial" w:hAnsi="Arial" w:cs="Arial"/>
                <w:sz w:val="20"/>
                <w:szCs w:val="20"/>
                <w:lang w:eastAsia="en-US"/>
              </w:rPr>
            </w:pPr>
            <w:r w:rsidRPr="00796506">
              <w:rPr>
                <w:rFonts w:ascii="Arial" w:hAnsi="Arial" w:cs="Arial"/>
                <w:sz w:val="20"/>
                <w:szCs w:val="20"/>
                <w:lang w:eastAsia="en-US"/>
              </w:rPr>
              <w:t>Apdrošināšanas līguma noteikumi</w:t>
            </w:r>
          </w:p>
        </w:tc>
        <w:tc>
          <w:tcPr>
            <w:tcW w:w="5953" w:type="dxa"/>
            <w:gridSpan w:val="2"/>
          </w:tcPr>
          <w:p w:rsidR="002D6A47" w:rsidRPr="00796506" w:rsidRDefault="002D6A47" w:rsidP="001A6D11">
            <w:pPr>
              <w:numPr>
                <w:ilvl w:val="1"/>
                <w:numId w:val="2"/>
              </w:numPr>
              <w:tabs>
                <w:tab w:val="left" w:pos="600"/>
              </w:tabs>
              <w:ind w:left="459" w:hanging="426"/>
              <w:rPr>
                <w:rFonts w:ascii="Arial" w:hAnsi="Arial" w:cs="Arial"/>
                <w:sz w:val="20"/>
                <w:szCs w:val="20"/>
                <w:lang w:eastAsia="en-US"/>
              </w:rPr>
            </w:pPr>
            <w:r w:rsidRPr="00796506">
              <w:rPr>
                <w:rFonts w:ascii="Arial" w:hAnsi="Arial" w:cs="Arial"/>
                <w:sz w:val="20"/>
                <w:szCs w:val="20"/>
                <w:lang w:eastAsia="en-US"/>
              </w:rPr>
              <w:t>Pasūtītājs ir tiesīgs pieprasīt ikmēneša atskaiti elektroniskā formā par reģistrētajiem pieprasījumiem, pieteiktajiem apdrošināšanas gadījumiem, izmaksātajām apdrošināšanas atlīdzībām un atteikumiem</w:t>
            </w:r>
          </w:p>
        </w:tc>
        <w:tc>
          <w:tcPr>
            <w:tcW w:w="2126" w:type="dxa"/>
          </w:tcPr>
          <w:p w:rsidR="002D6A47" w:rsidRPr="00796506" w:rsidRDefault="002D6A47" w:rsidP="001A6D11">
            <w:pPr>
              <w:rPr>
                <w:i/>
                <w:lang w:eastAsia="en-US"/>
              </w:rPr>
            </w:pPr>
          </w:p>
        </w:tc>
      </w:tr>
      <w:tr w:rsidR="002D6A47" w:rsidRPr="00796506" w:rsidTr="001A6D11">
        <w:trPr>
          <w:gridAfter w:val="1"/>
          <w:wAfter w:w="1432" w:type="dxa"/>
        </w:trPr>
        <w:tc>
          <w:tcPr>
            <w:tcW w:w="2127" w:type="dxa"/>
            <w:gridSpan w:val="2"/>
            <w:vMerge/>
            <w:vAlign w:val="center"/>
          </w:tcPr>
          <w:p w:rsidR="002D6A47" w:rsidRPr="00796506" w:rsidRDefault="002D6A47" w:rsidP="001A6D11">
            <w:pPr>
              <w:numPr>
                <w:ilvl w:val="0"/>
                <w:numId w:val="2"/>
              </w:numPr>
              <w:jc w:val="center"/>
              <w:rPr>
                <w:rFonts w:ascii="Arial" w:hAnsi="Arial" w:cs="Arial"/>
                <w:sz w:val="20"/>
                <w:szCs w:val="20"/>
                <w:lang w:eastAsia="en-US"/>
              </w:rPr>
            </w:pPr>
          </w:p>
        </w:tc>
        <w:tc>
          <w:tcPr>
            <w:tcW w:w="5953" w:type="dxa"/>
            <w:gridSpan w:val="2"/>
          </w:tcPr>
          <w:p w:rsidR="002D6A47" w:rsidRPr="00796506" w:rsidRDefault="002D6A47" w:rsidP="001A6D11">
            <w:pPr>
              <w:numPr>
                <w:ilvl w:val="1"/>
                <w:numId w:val="2"/>
              </w:numPr>
              <w:tabs>
                <w:tab w:val="left" w:pos="600"/>
              </w:tabs>
              <w:ind w:left="459" w:hanging="426"/>
              <w:rPr>
                <w:rFonts w:ascii="Arial" w:hAnsi="Arial" w:cs="Arial"/>
                <w:sz w:val="20"/>
                <w:szCs w:val="20"/>
                <w:lang w:eastAsia="en-US"/>
              </w:rPr>
            </w:pPr>
            <w:r w:rsidRPr="00796506">
              <w:rPr>
                <w:rFonts w:ascii="Arial" w:hAnsi="Arial" w:cs="Arial"/>
                <w:sz w:val="20"/>
                <w:szCs w:val="20"/>
                <w:lang w:eastAsia="en-US"/>
              </w:rPr>
              <w:t>Līguma darbības laikā var tikt pievienoti transportlīdzekļi uz nepilnu polises darbības laiku, proporcionāli atlikušajam līguma darbības laikam, prēmiju nosakot, ievērojot Tehniskās specifikācijas prasības.</w:t>
            </w:r>
          </w:p>
        </w:tc>
        <w:tc>
          <w:tcPr>
            <w:tcW w:w="2126" w:type="dxa"/>
          </w:tcPr>
          <w:p w:rsidR="002D6A47" w:rsidRPr="00796506" w:rsidRDefault="002D6A47" w:rsidP="001A6D11">
            <w:pPr>
              <w:rPr>
                <w:i/>
                <w:lang w:eastAsia="en-US"/>
              </w:rPr>
            </w:pPr>
          </w:p>
        </w:tc>
      </w:tr>
      <w:tr w:rsidR="002D6A47" w:rsidRPr="00796506" w:rsidTr="001A6D11">
        <w:trPr>
          <w:gridAfter w:val="1"/>
          <w:wAfter w:w="1432" w:type="dxa"/>
        </w:trPr>
        <w:tc>
          <w:tcPr>
            <w:tcW w:w="2127" w:type="dxa"/>
            <w:gridSpan w:val="2"/>
            <w:vMerge/>
          </w:tcPr>
          <w:p w:rsidR="002D6A47" w:rsidRPr="00796506" w:rsidRDefault="002D6A47" w:rsidP="001A6D11">
            <w:pPr>
              <w:numPr>
                <w:ilvl w:val="0"/>
                <w:numId w:val="2"/>
              </w:numPr>
              <w:rPr>
                <w:rFonts w:ascii="Arial" w:hAnsi="Arial" w:cs="Arial"/>
                <w:sz w:val="20"/>
                <w:szCs w:val="20"/>
                <w:lang w:eastAsia="en-US"/>
              </w:rPr>
            </w:pPr>
          </w:p>
        </w:tc>
        <w:tc>
          <w:tcPr>
            <w:tcW w:w="5953" w:type="dxa"/>
            <w:gridSpan w:val="2"/>
          </w:tcPr>
          <w:p w:rsidR="002D6A47" w:rsidRPr="00796506" w:rsidRDefault="002D6A47" w:rsidP="001A6D11">
            <w:pPr>
              <w:numPr>
                <w:ilvl w:val="1"/>
                <w:numId w:val="2"/>
              </w:numPr>
              <w:tabs>
                <w:tab w:val="left" w:pos="600"/>
              </w:tabs>
              <w:ind w:left="459" w:hanging="426"/>
              <w:rPr>
                <w:rFonts w:ascii="Arial" w:hAnsi="Arial" w:cs="Arial"/>
                <w:sz w:val="20"/>
                <w:szCs w:val="20"/>
                <w:lang w:eastAsia="en-US"/>
              </w:rPr>
            </w:pPr>
            <w:r w:rsidRPr="00796506">
              <w:rPr>
                <w:rFonts w:ascii="Arial" w:hAnsi="Arial" w:cs="Arial"/>
                <w:sz w:val="20"/>
                <w:szCs w:val="20"/>
                <w:lang w:eastAsia="en-US"/>
              </w:rPr>
              <w:t xml:space="preserve">Pārtraucot apdrošināšanas polisi, neizmantotā prēmijas atskaitījumu daļa tiek aprēķināta proporcionāli apdrošināšanas polises darbības atlikušo dienu skaitam, </w:t>
            </w:r>
            <w:r w:rsidRPr="00796506">
              <w:rPr>
                <w:rFonts w:ascii="Arial" w:hAnsi="Arial" w:cs="Arial"/>
                <w:sz w:val="20"/>
                <w:szCs w:val="20"/>
                <w:lang w:eastAsia="en-US"/>
              </w:rPr>
              <w:lastRenderedPageBreak/>
              <w:t>neieturot nekādus atskaitījumus</w:t>
            </w:r>
          </w:p>
        </w:tc>
        <w:tc>
          <w:tcPr>
            <w:tcW w:w="2126" w:type="dxa"/>
          </w:tcPr>
          <w:p w:rsidR="002D6A47" w:rsidRPr="00796506" w:rsidRDefault="002D6A47" w:rsidP="001A6D11">
            <w:pPr>
              <w:jc w:val="center"/>
              <w:rPr>
                <w:lang w:eastAsia="en-US"/>
              </w:rPr>
            </w:pPr>
          </w:p>
        </w:tc>
      </w:tr>
      <w:tr w:rsidR="002D6A47" w:rsidRPr="00796506" w:rsidTr="001A6D11">
        <w:trPr>
          <w:gridAfter w:val="1"/>
          <w:wAfter w:w="1432" w:type="dxa"/>
        </w:trPr>
        <w:tc>
          <w:tcPr>
            <w:tcW w:w="2127" w:type="dxa"/>
            <w:gridSpan w:val="2"/>
            <w:vMerge/>
          </w:tcPr>
          <w:p w:rsidR="002D6A47" w:rsidRPr="00796506" w:rsidRDefault="002D6A47" w:rsidP="001A6D11">
            <w:pPr>
              <w:numPr>
                <w:ilvl w:val="0"/>
                <w:numId w:val="2"/>
              </w:numPr>
              <w:rPr>
                <w:rFonts w:ascii="Arial" w:hAnsi="Arial" w:cs="Arial"/>
                <w:sz w:val="20"/>
                <w:szCs w:val="20"/>
                <w:lang w:eastAsia="en-US"/>
              </w:rPr>
            </w:pPr>
          </w:p>
        </w:tc>
        <w:tc>
          <w:tcPr>
            <w:tcW w:w="5953" w:type="dxa"/>
            <w:gridSpan w:val="2"/>
            <w:tcBorders>
              <w:bottom w:val="single" w:sz="4" w:space="0" w:color="auto"/>
            </w:tcBorders>
          </w:tcPr>
          <w:p w:rsidR="002D6A47" w:rsidRPr="00796506" w:rsidRDefault="002D6A47" w:rsidP="001A6D11">
            <w:pPr>
              <w:numPr>
                <w:ilvl w:val="1"/>
                <w:numId w:val="2"/>
              </w:numPr>
              <w:tabs>
                <w:tab w:val="left" w:pos="459"/>
              </w:tabs>
              <w:ind w:left="459" w:hanging="567"/>
              <w:rPr>
                <w:rFonts w:ascii="Arial" w:hAnsi="Arial" w:cs="Arial"/>
                <w:b/>
                <w:sz w:val="20"/>
                <w:szCs w:val="20"/>
                <w:lang w:eastAsia="en-US"/>
              </w:rPr>
            </w:pPr>
            <w:r w:rsidRPr="00796506">
              <w:rPr>
                <w:rFonts w:ascii="Arial" w:hAnsi="Arial" w:cs="Arial"/>
                <w:sz w:val="20"/>
                <w:szCs w:val="20"/>
                <w:lang w:eastAsia="en-US"/>
              </w:rPr>
              <w:t xml:space="preserve">Pasūtītājs informāciju par notikušajiem negadījumiem var pieteikt elektroniskā formā, telefoniski vai arī Apdrošinātāja jebkurā filiālē Latvijas teritorijā. </w:t>
            </w:r>
          </w:p>
        </w:tc>
        <w:tc>
          <w:tcPr>
            <w:tcW w:w="2126" w:type="dxa"/>
          </w:tcPr>
          <w:p w:rsidR="002D6A47" w:rsidRPr="00796506" w:rsidRDefault="002D6A47" w:rsidP="001A6D11">
            <w:pPr>
              <w:rPr>
                <w:b/>
                <w:sz w:val="20"/>
                <w:szCs w:val="20"/>
                <w:lang w:eastAsia="en-US"/>
              </w:rPr>
            </w:pPr>
          </w:p>
        </w:tc>
      </w:tr>
      <w:tr w:rsidR="002D6A47" w:rsidRPr="00796506" w:rsidTr="001A6D11">
        <w:trPr>
          <w:gridAfter w:val="1"/>
          <w:wAfter w:w="1432" w:type="dxa"/>
        </w:trPr>
        <w:tc>
          <w:tcPr>
            <w:tcW w:w="2127" w:type="dxa"/>
            <w:gridSpan w:val="2"/>
            <w:vMerge/>
          </w:tcPr>
          <w:p w:rsidR="002D6A47" w:rsidRPr="00796506" w:rsidRDefault="002D6A47" w:rsidP="001A6D11">
            <w:pPr>
              <w:numPr>
                <w:ilvl w:val="0"/>
                <w:numId w:val="2"/>
              </w:numPr>
              <w:rPr>
                <w:rFonts w:ascii="Arial" w:hAnsi="Arial" w:cs="Arial"/>
                <w:sz w:val="20"/>
                <w:szCs w:val="20"/>
                <w:lang w:eastAsia="en-US"/>
              </w:rPr>
            </w:pPr>
          </w:p>
        </w:tc>
        <w:tc>
          <w:tcPr>
            <w:tcW w:w="5953" w:type="dxa"/>
            <w:gridSpan w:val="2"/>
            <w:tcBorders>
              <w:bottom w:val="single" w:sz="4" w:space="0" w:color="auto"/>
            </w:tcBorders>
          </w:tcPr>
          <w:p w:rsidR="002D6A47" w:rsidRPr="00796506" w:rsidRDefault="002D6A47" w:rsidP="001A6D11">
            <w:pPr>
              <w:numPr>
                <w:ilvl w:val="1"/>
                <w:numId w:val="2"/>
              </w:numPr>
              <w:tabs>
                <w:tab w:val="left" w:pos="459"/>
              </w:tabs>
              <w:ind w:left="459" w:hanging="567"/>
              <w:rPr>
                <w:rFonts w:ascii="Arial" w:hAnsi="Arial" w:cs="Arial"/>
                <w:sz w:val="20"/>
                <w:szCs w:val="20"/>
                <w:lang w:eastAsia="en-US"/>
              </w:rPr>
            </w:pPr>
            <w:r w:rsidRPr="00796506">
              <w:rPr>
                <w:rFonts w:ascii="Arial" w:hAnsi="Arial" w:cs="Arial"/>
                <w:sz w:val="20"/>
                <w:szCs w:val="20"/>
                <w:lang w:eastAsia="en-US"/>
              </w:rPr>
              <w:t>Bojājumu gadījumā, ja transportlīdzeklis drīkst turpināt piedalīties ceļu satiksmē, apdrošinātājam ir jānodrošina operatīva – ne vēlāk kā 5 (piecu) darba dienu laikā - bojātā transportlīdzekļa apskate (ko veic apdrošinātāja eksperts) Jelgavas novada un Jelgavas pilsētas teritorijā.</w:t>
            </w:r>
          </w:p>
        </w:tc>
        <w:tc>
          <w:tcPr>
            <w:tcW w:w="2126" w:type="dxa"/>
          </w:tcPr>
          <w:p w:rsidR="002D6A47" w:rsidRPr="00796506" w:rsidRDefault="002D6A47" w:rsidP="001A6D11">
            <w:pPr>
              <w:rPr>
                <w:b/>
                <w:sz w:val="20"/>
                <w:szCs w:val="20"/>
                <w:lang w:eastAsia="en-US"/>
              </w:rPr>
            </w:pPr>
          </w:p>
        </w:tc>
      </w:tr>
      <w:tr w:rsidR="002D6A47" w:rsidRPr="00796506" w:rsidTr="001A6D11">
        <w:trPr>
          <w:gridAfter w:val="1"/>
          <w:wAfter w:w="1432" w:type="dxa"/>
        </w:trPr>
        <w:tc>
          <w:tcPr>
            <w:tcW w:w="2127" w:type="dxa"/>
            <w:gridSpan w:val="2"/>
            <w:vMerge/>
          </w:tcPr>
          <w:p w:rsidR="002D6A47" w:rsidRPr="00796506" w:rsidRDefault="002D6A47" w:rsidP="001A6D11">
            <w:pPr>
              <w:rPr>
                <w:rFonts w:ascii="Arial" w:hAnsi="Arial" w:cs="Arial"/>
                <w:sz w:val="20"/>
                <w:szCs w:val="20"/>
                <w:lang w:eastAsia="en-US"/>
              </w:rPr>
            </w:pPr>
          </w:p>
        </w:tc>
        <w:tc>
          <w:tcPr>
            <w:tcW w:w="5953" w:type="dxa"/>
            <w:gridSpan w:val="2"/>
            <w:tcBorders>
              <w:bottom w:val="single" w:sz="4" w:space="0" w:color="auto"/>
            </w:tcBorders>
          </w:tcPr>
          <w:p w:rsidR="002D6A47" w:rsidRPr="00796506" w:rsidRDefault="002D6A47" w:rsidP="001A6D11">
            <w:pPr>
              <w:numPr>
                <w:ilvl w:val="1"/>
                <w:numId w:val="2"/>
              </w:numPr>
              <w:tabs>
                <w:tab w:val="left" w:pos="459"/>
              </w:tabs>
              <w:ind w:left="459" w:hanging="567"/>
              <w:rPr>
                <w:rFonts w:ascii="Arial" w:hAnsi="Arial" w:cs="Arial"/>
                <w:color w:val="000000"/>
                <w:sz w:val="20"/>
                <w:szCs w:val="20"/>
                <w:lang w:eastAsia="en-US"/>
              </w:rPr>
            </w:pPr>
            <w:r w:rsidRPr="00796506">
              <w:rPr>
                <w:rFonts w:ascii="Arial" w:hAnsi="Arial" w:cs="Arial"/>
                <w:color w:val="000000"/>
                <w:sz w:val="20"/>
                <w:szCs w:val="20"/>
                <w:lang w:eastAsia="en-US"/>
              </w:rPr>
              <w:t>Apdrošinātājs informē pasūtītāju telefoniski vai elektroniskā formā par atlīdzības pieteikuma saņemšanu un apstiprinātās remonta tāmes nosūtīšanu.</w:t>
            </w:r>
          </w:p>
        </w:tc>
        <w:tc>
          <w:tcPr>
            <w:tcW w:w="2126" w:type="dxa"/>
          </w:tcPr>
          <w:p w:rsidR="002D6A47" w:rsidRPr="00796506" w:rsidRDefault="002D6A47" w:rsidP="001A6D11">
            <w:pPr>
              <w:jc w:val="center"/>
              <w:rPr>
                <w:b/>
                <w:lang w:eastAsia="en-US"/>
              </w:rPr>
            </w:pPr>
          </w:p>
        </w:tc>
      </w:tr>
      <w:tr w:rsidR="002D6A47" w:rsidRPr="00796506" w:rsidTr="001A6D11">
        <w:trPr>
          <w:gridAfter w:val="1"/>
          <w:wAfter w:w="1432" w:type="dxa"/>
        </w:trPr>
        <w:tc>
          <w:tcPr>
            <w:tcW w:w="2127" w:type="dxa"/>
            <w:gridSpan w:val="2"/>
            <w:vMerge/>
          </w:tcPr>
          <w:p w:rsidR="002D6A47" w:rsidRPr="00796506" w:rsidRDefault="002D6A47" w:rsidP="001A6D11">
            <w:pPr>
              <w:rPr>
                <w:rFonts w:ascii="Arial" w:hAnsi="Arial" w:cs="Arial"/>
                <w:sz w:val="20"/>
                <w:szCs w:val="20"/>
                <w:lang w:eastAsia="en-US"/>
              </w:rPr>
            </w:pPr>
          </w:p>
        </w:tc>
        <w:tc>
          <w:tcPr>
            <w:tcW w:w="5953" w:type="dxa"/>
            <w:gridSpan w:val="2"/>
            <w:tcBorders>
              <w:bottom w:val="single" w:sz="4" w:space="0" w:color="auto"/>
            </w:tcBorders>
          </w:tcPr>
          <w:p w:rsidR="002D6A47" w:rsidRPr="00796506" w:rsidRDefault="002D6A47" w:rsidP="001A6D11">
            <w:pPr>
              <w:numPr>
                <w:ilvl w:val="1"/>
                <w:numId w:val="2"/>
              </w:numPr>
              <w:tabs>
                <w:tab w:val="left" w:pos="459"/>
              </w:tabs>
              <w:ind w:left="459" w:hanging="567"/>
              <w:rPr>
                <w:rFonts w:ascii="Arial" w:hAnsi="Arial" w:cs="Arial"/>
                <w:sz w:val="20"/>
                <w:szCs w:val="20"/>
                <w:lang w:eastAsia="en-US"/>
              </w:rPr>
            </w:pPr>
            <w:r w:rsidRPr="00796506">
              <w:rPr>
                <w:rFonts w:ascii="Arial" w:hAnsi="Arial" w:cs="Arial"/>
                <w:color w:val="000000"/>
                <w:sz w:val="20"/>
                <w:szCs w:val="20"/>
                <w:lang w:eastAsia="en-US"/>
              </w:rPr>
              <w:t>Apdrošinātājam jāparedz atlīdzināt transportēšanas un glabāšanas izmaksas, kā arī izmaksas, kas saistītas ar transportlīdzekļa novietošanu uz ceļa - ne mazāk kā 5% no apdrošinājuma summas gadā, ja šādi izdevumi radušies pēc apdrošināšanas gadījuma iestāšanās</w:t>
            </w:r>
          </w:p>
        </w:tc>
        <w:tc>
          <w:tcPr>
            <w:tcW w:w="2126" w:type="dxa"/>
          </w:tcPr>
          <w:p w:rsidR="002D6A47" w:rsidRPr="00796506" w:rsidRDefault="002D6A47" w:rsidP="001A6D11">
            <w:pPr>
              <w:jc w:val="center"/>
              <w:rPr>
                <w:b/>
                <w:lang w:eastAsia="en-US"/>
              </w:rPr>
            </w:pPr>
          </w:p>
        </w:tc>
      </w:tr>
      <w:tr w:rsidR="002D6A47" w:rsidRPr="00796506" w:rsidTr="001A6D11">
        <w:trPr>
          <w:gridAfter w:val="1"/>
          <w:wAfter w:w="1432" w:type="dxa"/>
        </w:trPr>
        <w:tc>
          <w:tcPr>
            <w:tcW w:w="2127" w:type="dxa"/>
            <w:gridSpan w:val="2"/>
          </w:tcPr>
          <w:p w:rsidR="002D6A47" w:rsidRPr="00796506" w:rsidRDefault="002D6A47" w:rsidP="001A6D11">
            <w:pPr>
              <w:rPr>
                <w:rFonts w:ascii="Arial" w:hAnsi="Arial" w:cs="Arial"/>
                <w:sz w:val="20"/>
                <w:szCs w:val="20"/>
                <w:lang w:eastAsia="en-US"/>
              </w:rPr>
            </w:pPr>
          </w:p>
        </w:tc>
        <w:tc>
          <w:tcPr>
            <w:tcW w:w="5953" w:type="dxa"/>
            <w:gridSpan w:val="2"/>
            <w:tcBorders>
              <w:bottom w:val="single" w:sz="4" w:space="0" w:color="auto"/>
            </w:tcBorders>
          </w:tcPr>
          <w:p w:rsidR="002D6A47" w:rsidRPr="00796506" w:rsidRDefault="002D6A47" w:rsidP="001A6D11">
            <w:pPr>
              <w:numPr>
                <w:ilvl w:val="1"/>
                <w:numId w:val="2"/>
              </w:numPr>
              <w:tabs>
                <w:tab w:val="left" w:pos="459"/>
              </w:tabs>
              <w:ind w:left="459" w:hanging="567"/>
              <w:rPr>
                <w:rFonts w:ascii="Arial" w:hAnsi="Arial" w:cs="Arial"/>
                <w:color w:val="000000"/>
                <w:sz w:val="20"/>
                <w:szCs w:val="20"/>
                <w:lang w:eastAsia="en-US"/>
              </w:rPr>
            </w:pPr>
            <w:r w:rsidRPr="00796506">
              <w:rPr>
                <w:rFonts w:ascii="Arial" w:hAnsi="Arial" w:cs="Arial"/>
                <w:color w:val="000000"/>
                <w:sz w:val="20"/>
                <w:szCs w:val="20"/>
                <w:lang w:eastAsia="en-US"/>
              </w:rPr>
              <w:t xml:space="preserve">Transportlīdzekļu apskate un fotografēšana pirms apdrošināšanas līguma slēgšanas, taču ne vēlāk kā 2 (divu) nedēļu laikā pēc apdrošināšanas līguma spēkā stāšanās tiek veikta izlases kārtībā 20 (divdesmit) transportlīdzekļiem pēc Pretendenta izvēles. </w:t>
            </w:r>
          </w:p>
        </w:tc>
        <w:tc>
          <w:tcPr>
            <w:tcW w:w="2126" w:type="dxa"/>
          </w:tcPr>
          <w:p w:rsidR="002D6A47" w:rsidRPr="00796506" w:rsidRDefault="002D6A47" w:rsidP="001A6D11">
            <w:pPr>
              <w:jc w:val="center"/>
              <w:rPr>
                <w:b/>
                <w:lang w:eastAsia="en-US"/>
              </w:rPr>
            </w:pPr>
          </w:p>
        </w:tc>
      </w:tr>
      <w:tr w:rsidR="002D6A47" w:rsidRPr="00796506" w:rsidTr="001A6D11">
        <w:trPr>
          <w:gridAfter w:val="1"/>
          <w:wAfter w:w="1432" w:type="dxa"/>
        </w:trPr>
        <w:tc>
          <w:tcPr>
            <w:tcW w:w="10206" w:type="dxa"/>
            <w:gridSpan w:val="5"/>
            <w:shd w:val="clear" w:color="auto" w:fill="F2F2F2"/>
          </w:tcPr>
          <w:p w:rsidR="002D6A47" w:rsidRPr="00796506" w:rsidRDefault="002D6A47" w:rsidP="001A6D11">
            <w:pPr>
              <w:jc w:val="center"/>
              <w:rPr>
                <w:rFonts w:ascii="Arial" w:hAnsi="Arial" w:cs="Arial"/>
                <w:b/>
                <w:sz w:val="20"/>
                <w:szCs w:val="20"/>
                <w:lang w:eastAsia="en-US"/>
              </w:rPr>
            </w:pPr>
            <w:r w:rsidRPr="00796506">
              <w:rPr>
                <w:rFonts w:ascii="Arial" w:hAnsi="Arial" w:cs="Arial"/>
                <w:b/>
                <w:sz w:val="20"/>
                <w:szCs w:val="20"/>
                <w:lang w:eastAsia="en-US"/>
              </w:rPr>
              <w:t>Pretendenta uzlabotais piedāvājums papildus punktu piešķiršanai</w:t>
            </w:r>
          </w:p>
        </w:tc>
      </w:tr>
      <w:tr w:rsidR="002D6A47" w:rsidRPr="00796506" w:rsidTr="001A6D11">
        <w:tblPrEx>
          <w:tblLook w:val="04A0" w:firstRow="1" w:lastRow="0" w:firstColumn="1" w:lastColumn="0" w:noHBand="0" w:noVBand="1"/>
        </w:tblPrEx>
        <w:trPr>
          <w:gridAfter w:val="1"/>
          <w:wAfter w:w="1432" w:type="dxa"/>
          <w:trHeight w:val="1543"/>
        </w:trPr>
        <w:tc>
          <w:tcPr>
            <w:tcW w:w="8080" w:type="dxa"/>
            <w:gridSpan w:val="4"/>
            <w:tcBorders>
              <w:right w:val="single" w:sz="4" w:space="0" w:color="auto"/>
            </w:tcBorders>
            <w:shd w:val="clear" w:color="auto" w:fill="FFFFFF"/>
            <w:vAlign w:val="center"/>
          </w:tcPr>
          <w:p w:rsidR="002D6A47" w:rsidRPr="00796506" w:rsidRDefault="002D6A47" w:rsidP="001A6D11">
            <w:pPr>
              <w:numPr>
                <w:ilvl w:val="0"/>
                <w:numId w:val="2"/>
              </w:numPr>
              <w:rPr>
                <w:rFonts w:ascii="Arial" w:hAnsi="Arial" w:cs="Arial"/>
                <w:sz w:val="20"/>
                <w:szCs w:val="20"/>
                <w:lang w:eastAsia="en-US"/>
              </w:rPr>
            </w:pPr>
            <w:r w:rsidRPr="00796506">
              <w:rPr>
                <w:rFonts w:ascii="Arial" w:hAnsi="Arial" w:cs="Arial"/>
                <w:sz w:val="20"/>
                <w:szCs w:val="20"/>
                <w:lang w:eastAsia="en-US"/>
              </w:rPr>
              <w:t>Apdrošināšana ir spēkā arī sekojošos gadījumos: šķērsojot krustojumu pie neatļauta signāla; neievērojot dzelzceļa pārbrauktuves šķērsošanas noteikumus; neievērojot ceļa zīmi „Neapstājoties tālāk braukt aizliegts”, kā arī aizlieguma un rīkojuma ceļa zīmes; aizliegtās vietās šķērsojot ceļa apzīmējumu „nepārtraukta līnija” vai „dubulta nepārtraukta līnija” vai atrodoties pretējā virziena braukšanas joslā ceļu posmos, kur ir ceļa apzīmējums „nepārtraukta līnija” vai „dubulta nepārtraukta līnija”.</w:t>
            </w:r>
          </w:p>
        </w:tc>
        <w:tc>
          <w:tcPr>
            <w:tcW w:w="2126" w:type="dxa"/>
            <w:tcBorders>
              <w:left w:val="single" w:sz="4" w:space="0" w:color="auto"/>
              <w:bottom w:val="nil"/>
            </w:tcBorders>
            <w:shd w:val="clear" w:color="auto" w:fill="FFFFFF"/>
            <w:vAlign w:val="center"/>
          </w:tcPr>
          <w:p w:rsidR="002D6A47" w:rsidRPr="00796506" w:rsidRDefault="002D6A47" w:rsidP="001A6D11">
            <w:pPr>
              <w:jc w:val="center"/>
              <w:rPr>
                <w:b/>
                <w:lang w:eastAsia="en-US"/>
              </w:rPr>
            </w:pPr>
          </w:p>
        </w:tc>
      </w:tr>
      <w:tr w:rsidR="002D6A47" w:rsidRPr="00796506" w:rsidTr="001A6D11">
        <w:trPr>
          <w:gridAfter w:val="1"/>
          <w:wAfter w:w="1432" w:type="dxa"/>
          <w:trHeight w:val="79"/>
        </w:trPr>
        <w:tc>
          <w:tcPr>
            <w:tcW w:w="8080" w:type="dxa"/>
            <w:gridSpan w:val="4"/>
          </w:tcPr>
          <w:p w:rsidR="002D6A47" w:rsidRPr="00796506" w:rsidRDefault="002D6A47" w:rsidP="001A6D11">
            <w:pPr>
              <w:pStyle w:val="ListParagraph"/>
              <w:numPr>
                <w:ilvl w:val="0"/>
                <w:numId w:val="2"/>
              </w:numPr>
              <w:rPr>
                <w:rFonts w:ascii="Arial" w:hAnsi="Arial" w:cs="Arial"/>
                <w:sz w:val="20"/>
                <w:szCs w:val="20"/>
                <w:lang w:eastAsia="en-US"/>
              </w:rPr>
            </w:pPr>
            <w:r w:rsidRPr="00796506">
              <w:rPr>
                <w:rFonts w:ascii="Arial" w:hAnsi="Arial" w:cs="Arial"/>
                <w:sz w:val="20"/>
                <w:szCs w:val="20"/>
                <w:lang w:eastAsia="en-US"/>
              </w:rPr>
              <w:t>Tiek atlīdzināti zaudējumi arī par ierīci, kas izraisījusi aizdegšanos.</w:t>
            </w:r>
          </w:p>
        </w:tc>
        <w:tc>
          <w:tcPr>
            <w:tcW w:w="2126" w:type="dxa"/>
          </w:tcPr>
          <w:p w:rsidR="002D6A47" w:rsidRPr="00796506" w:rsidRDefault="002D6A47" w:rsidP="001A6D11">
            <w:pPr>
              <w:rPr>
                <w:i/>
                <w:sz w:val="20"/>
                <w:szCs w:val="20"/>
                <w:lang w:eastAsia="en-US"/>
              </w:rPr>
            </w:pPr>
          </w:p>
        </w:tc>
      </w:tr>
      <w:tr w:rsidR="002D6A47" w:rsidRPr="00796506" w:rsidTr="001A6D11">
        <w:trPr>
          <w:gridAfter w:val="1"/>
          <w:wAfter w:w="1432" w:type="dxa"/>
          <w:trHeight w:val="380"/>
        </w:trPr>
        <w:tc>
          <w:tcPr>
            <w:tcW w:w="8080" w:type="dxa"/>
            <w:gridSpan w:val="4"/>
          </w:tcPr>
          <w:p w:rsidR="002D6A47" w:rsidRPr="00796506" w:rsidRDefault="002D6A47" w:rsidP="001A6D11">
            <w:pPr>
              <w:pStyle w:val="ListParagraph"/>
              <w:numPr>
                <w:ilvl w:val="0"/>
                <w:numId w:val="2"/>
              </w:numPr>
              <w:rPr>
                <w:rFonts w:ascii="Arial" w:hAnsi="Arial" w:cs="Arial"/>
                <w:sz w:val="20"/>
                <w:szCs w:val="20"/>
                <w:lang w:eastAsia="en-US"/>
              </w:rPr>
            </w:pPr>
            <w:r w:rsidRPr="00796506">
              <w:rPr>
                <w:rFonts w:ascii="Arial" w:hAnsi="Arial" w:cs="Arial"/>
                <w:sz w:val="20"/>
                <w:szCs w:val="20"/>
                <w:lang w:eastAsia="en-US"/>
              </w:rPr>
              <w:t>Apdrošināšanas atlīdzība netiek samazināta gadījumā, kad transportlīdzekļa zādzība tiek veikta, izmantojot transportlīdzekļa atslēgas, kuras iegūtas zādzības rezultātā.</w:t>
            </w:r>
          </w:p>
        </w:tc>
        <w:tc>
          <w:tcPr>
            <w:tcW w:w="2126" w:type="dxa"/>
          </w:tcPr>
          <w:p w:rsidR="002D6A47" w:rsidRPr="00796506" w:rsidRDefault="002D6A47" w:rsidP="001A6D11">
            <w:pPr>
              <w:ind w:left="3338"/>
              <w:rPr>
                <w:b/>
                <w:lang w:eastAsia="en-US"/>
              </w:rPr>
            </w:pPr>
          </w:p>
          <w:p w:rsidR="002D6A47" w:rsidRPr="00796506" w:rsidRDefault="002D6A47" w:rsidP="001A6D11">
            <w:pPr>
              <w:rPr>
                <w:lang w:eastAsia="en-US"/>
              </w:rPr>
            </w:pPr>
          </w:p>
        </w:tc>
      </w:tr>
      <w:tr w:rsidR="002D6A47" w:rsidRPr="00796506" w:rsidTr="001A6D11">
        <w:trPr>
          <w:gridAfter w:val="1"/>
          <w:wAfter w:w="1432" w:type="dxa"/>
          <w:trHeight w:val="380"/>
        </w:trPr>
        <w:tc>
          <w:tcPr>
            <w:tcW w:w="8080" w:type="dxa"/>
            <w:gridSpan w:val="4"/>
          </w:tcPr>
          <w:p w:rsidR="002D6A47" w:rsidRPr="00796506" w:rsidRDefault="002D6A47" w:rsidP="001A6D11">
            <w:pPr>
              <w:pStyle w:val="ListParagraph"/>
              <w:numPr>
                <w:ilvl w:val="0"/>
                <w:numId w:val="2"/>
              </w:numPr>
              <w:rPr>
                <w:rFonts w:ascii="Arial" w:hAnsi="Arial" w:cs="Arial"/>
                <w:sz w:val="20"/>
                <w:szCs w:val="20"/>
                <w:lang w:eastAsia="en-US"/>
              </w:rPr>
            </w:pPr>
            <w:r w:rsidRPr="00796506">
              <w:rPr>
                <w:rFonts w:ascii="Arial" w:hAnsi="Arial" w:cs="Arial"/>
                <w:sz w:val="20"/>
                <w:szCs w:val="20"/>
                <w:lang w:eastAsia="en-US"/>
              </w:rPr>
              <w:t>Aizdedzes atslēgu un/vai drošības sistēmu nozagšanas vai nolaupīšanas gadījumā tiek segtas aizdedzes atslēgu un/vai drošības sistēmu atjaunošanas izmaksas</w:t>
            </w:r>
          </w:p>
        </w:tc>
        <w:tc>
          <w:tcPr>
            <w:tcW w:w="2126" w:type="dxa"/>
          </w:tcPr>
          <w:p w:rsidR="002D6A47" w:rsidRPr="00796506" w:rsidRDefault="002D6A47" w:rsidP="001A6D11">
            <w:pPr>
              <w:ind w:left="3338"/>
              <w:rPr>
                <w:b/>
                <w:lang w:eastAsia="en-US"/>
              </w:rPr>
            </w:pPr>
          </w:p>
        </w:tc>
      </w:tr>
      <w:tr w:rsidR="002D6A47" w:rsidRPr="00796506" w:rsidTr="001A6D11">
        <w:trPr>
          <w:gridAfter w:val="1"/>
          <w:wAfter w:w="1432" w:type="dxa"/>
          <w:trHeight w:val="213"/>
        </w:trPr>
        <w:tc>
          <w:tcPr>
            <w:tcW w:w="8080" w:type="dxa"/>
            <w:gridSpan w:val="4"/>
            <w:shd w:val="clear" w:color="auto" w:fill="auto"/>
          </w:tcPr>
          <w:p w:rsidR="002D6A47" w:rsidRPr="00796506" w:rsidRDefault="002D6A47" w:rsidP="001A6D11">
            <w:pPr>
              <w:pStyle w:val="ListParagraph"/>
              <w:numPr>
                <w:ilvl w:val="0"/>
                <w:numId w:val="2"/>
              </w:numPr>
              <w:rPr>
                <w:rFonts w:ascii="Arial" w:hAnsi="Arial" w:cs="Arial"/>
                <w:sz w:val="20"/>
                <w:szCs w:val="20"/>
                <w:lang w:eastAsia="en-US"/>
              </w:rPr>
            </w:pPr>
            <w:r w:rsidRPr="00796506">
              <w:rPr>
                <w:rFonts w:ascii="Arial" w:hAnsi="Arial" w:cs="Arial"/>
                <w:sz w:val="20"/>
                <w:szCs w:val="20"/>
                <w:lang w:eastAsia="en-US"/>
              </w:rPr>
              <w:t>Tiek segti bojājumi, kas transportlīdzeklim nodarīti, kamēr tas bijis nozagts.</w:t>
            </w:r>
            <w:r w:rsidRPr="00796506">
              <w:rPr>
                <w:rFonts w:ascii="Arial" w:eastAsia="Calibri" w:hAnsi="Arial" w:cs="Arial"/>
                <w:sz w:val="20"/>
                <w:szCs w:val="20"/>
              </w:rPr>
              <w:t xml:space="preserve"> Netiek piemērots pašrisks bojājumiem, kas nodarīti transportlīdzeklim atrodoties svešā valdījumā.</w:t>
            </w:r>
          </w:p>
        </w:tc>
        <w:tc>
          <w:tcPr>
            <w:tcW w:w="2126" w:type="dxa"/>
          </w:tcPr>
          <w:p w:rsidR="002D6A47" w:rsidRPr="00796506" w:rsidRDefault="002D6A47" w:rsidP="001A6D11">
            <w:pPr>
              <w:rPr>
                <w:i/>
                <w:sz w:val="20"/>
                <w:szCs w:val="20"/>
                <w:lang w:eastAsia="en-US"/>
              </w:rPr>
            </w:pPr>
          </w:p>
        </w:tc>
      </w:tr>
      <w:tr w:rsidR="002D6A47" w:rsidRPr="00796506" w:rsidTr="001A6D11">
        <w:trPr>
          <w:gridAfter w:val="1"/>
          <w:wAfter w:w="1432" w:type="dxa"/>
          <w:trHeight w:val="213"/>
        </w:trPr>
        <w:tc>
          <w:tcPr>
            <w:tcW w:w="8080" w:type="dxa"/>
            <w:gridSpan w:val="4"/>
          </w:tcPr>
          <w:p w:rsidR="002D6A47" w:rsidRPr="00796506" w:rsidRDefault="002D6A47" w:rsidP="001A6D11">
            <w:pPr>
              <w:pStyle w:val="ListParagraph"/>
              <w:numPr>
                <w:ilvl w:val="0"/>
                <w:numId w:val="2"/>
              </w:numPr>
              <w:rPr>
                <w:rFonts w:ascii="Arial" w:hAnsi="Arial" w:cs="Arial"/>
                <w:sz w:val="20"/>
                <w:szCs w:val="20"/>
                <w:lang w:eastAsia="en-US"/>
              </w:rPr>
            </w:pPr>
            <w:r w:rsidRPr="00796506">
              <w:rPr>
                <w:rFonts w:ascii="Arial" w:hAnsi="Arial" w:cs="Arial"/>
                <w:sz w:val="20"/>
                <w:szCs w:val="20"/>
                <w:lang w:eastAsia="en-US"/>
              </w:rPr>
              <w:t>7 dienu 24 stundu „Palīdzība uz ceļa” (</w:t>
            </w:r>
            <w:proofErr w:type="spellStart"/>
            <w:r w:rsidRPr="00796506">
              <w:rPr>
                <w:rFonts w:ascii="Arial" w:hAnsi="Arial" w:cs="Arial"/>
                <w:sz w:val="20"/>
                <w:szCs w:val="20"/>
                <w:lang w:eastAsia="en-US"/>
              </w:rPr>
              <w:t>autopalīdzība</w:t>
            </w:r>
            <w:proofErr w:type="spellEnd"/>
            <w:r w:rsidRPr="00796506">
              <w:rPr>
                <w:rFonts w:ascii="Arial" w:hAnsi="Arial" w:cs="Arial"/>
                <w:sz w:val="20"/>
                <w:szCs w:val="20"/>
                <w:lang w:eastAsia="en-US"/>
              </w:rPr>
              <w:t>) tajos gadījumos, kad transportlīdzekļa lietošanas neiespējamība ir radusies tehnisku bojājumu, kā arī nepareizas degvielas un degvielas izbeigšanās dēļ.</w:t>
            </w:r>
          </w:p>
        </w:tc>
        <w:tc>
          <w:tcPr>
            <w:tcW w:w="2126" w:type="dxa"/>
          </w:tcPr>
          <w:p w:rsidR="002D6A47" w:rsidRPr="00796506" w:rsidRDefault="002D6A47" w:rsidP="001A6D11">
            <w:pPr>
              <w:rPr>
                <w:i/>
                <w:sz w:val="20"/>
                <w:szCs w:val="20"/>
                <w:lang w:eastAsia="en-US"/>
              </w:rPr>
            </w:pPr>
          </w:p>
        </w:tc>
      </w:tr>
      <w:tr w:rsidR="002D6A47" w:rsidRPr="00796506" w:rsidTr="001A6D11">
        <w:trPr>
          <w:gridAfter w:val="1"/>
          <w:wAfter w:w="1432" w:type="dxa"/>
          <w:trHeight w:val="557"/>
        </w:trPr>
        <w:tc>
          <w:tcPr>
            <w:tcW w:w="8080" w:type="dxa"/>
            <w:gridSpan w:val="4"/>
          </w:tcPr>
          <w:p w:rsidR="002D6A47" w:rsidRPr="00796506" w:rsidRDefault="002D6A47" w:rsidP="001A6D11">
            <w:pPr>
              <w:pStyle w:val="ListParagraph"/>
              <w:numPr>
                <w:ilvl w:val="0"/>
                <w:numId w:val="2"/>
              </w:numPr>
              <w:jc w:val="both"/>
              <w:rPr>
                <w:rFonts w:ascii="Arial" w:eastAsia="Calibri" w:hAnsi="Arial" w:cs="Arial"/>
                <w:sz w:val="20"/>
                <w:szCs w:val="20"/>
              </w:rPr>
            </w:pPr>
            <w:r w:rsidRPr="00796506">
              <w:rPr>
                <w:rFonts w:ascii="Arial" w:eastAsia="Calibri" w:hAnsi="Arial" w:cs="Arial"/>
                <w:sz w:val="20"/>
                <w:szCs w:val="20"/>
              </w:rPr>
              <w:t>Taksometra pakalpojumi transportlīdzekļa vadītājam un visiem pasažieriem pēc transportlīdzekļa evakuācijas, ne mazāk kā 50 km robežās.</w:t>
            </w:r>
          </w:p>
        </w:tc>
        <w:tc>
          <w:tcPr>
            <w:tcW w:w="2126" w:type="dxa"/>
          </w:tcPr>
          <w:p w:rsidR="002D6A47" w:rsidRPr="00796506" w:rsidRDefault="002D6A47" w:rsidP="001A6D11">
            <w:pPr>
              <w:rPr>
                <w:i/>
                <w:sz w:val="20"/>
                <w:szCs w:val="20"/>
                <w:lang w:eastAsia="en-US"/>
              </w:rPr>
            </w:pPr>
          </w:p>
        </w:tc>
      </w:tr>
      <w:tr w:rsidR="002D6A47" w:rsidRPr="00796506" w:rsidTr="001A6D11">
        <w:trPr>
          <w:gridAfter w:val="1"/>
          <w:wAfter w:w="1432" w:type="dxa"/>
          <w:trHeight w:val="557"/>
        </w:trPr>
        <w:tc>
          <w:tcPr>
            <w:tcW w:w="8080" w:type="dxa"/>
            <w:gridSpan w:val="4"/>
          </w:tcPr>
          <w:p w:rsidR="002D6A47" w:rsidRPr="00796506" w:rsidRDefault="002D6A47" w:rsidP="001A6D11">
            <w:pPr>
              <w:pStyle w:val="ListParagraph"/>
              <w:numPr>
                <w:ilvl w:val="0"/>
                <w:numId w:val="2"/>
              </w:numPr>
              <w:jc w:val="both"/>
              <w:rPr>
                <w:rFonts w:ascii="Arial" w:eastAsia="Calibri" w:hAnsi="Arial" w:cs="Arial"/>
                <w:sz w:val="20"/>
                <w:szCs w:val="20"/>
              </w:rPr>
            </w:pPr>
            <w:r w:rsidRPr="00796506">
              <w:rPr>
                <w:rFonts w:ascii="Arial" w:eastAsia="Calibri" w:hAnsi="Arial" w:cs="Arial"/>
                <w:sz w:val="20"/>
                <w:szCs w:val="20"/>
              </w:rPr>
              <w:t>Viesnīcas nodrošināšana un citu saprātīgu un nepieciešamu izdevumu segšana transportlīdzekļa vadītājam un visiem pasažieriem, ja transportlīdzekli nav iespējams salabot 1 (vienas) dienas laikā un apdrošināšanas risks noticis, un pakalpojums tiek sniegts ārpus Latvijas Republikas; atlīdzības limits noteikts vismaz 200 EUR par gadījumu.</w:t>
            </w:r>
          </w:p>
        </w:tc>
        <w:tc>
          <w:tcPr>
            <w:tcW w:w="2126" w:type="dxa"/>
          </w:tcPr>
          <w:p w:rsidR="002D6A47" w:rsidRPr="00796506" w:rsidRDefault="002D6A47" w:rsidP="001A6D11">
            <w:pPr>
              <w:rPr>
                <w:i/>
                <w:sz w:val="20"/>
                <w:szCs w:val="20"/>
                <w:lang w:eastAsia="en-US"/>
              </w:rPr>
            </w:pPr>
          </w:p>
        </w:tc>
      </w:tr>
      <w:tr w:rsidR="002D6A47" w:rsidRPr="00796506" w:rsidTr="001A6D11">
        <w:trPr>
          <w:gridAfter w:val="1"/>
          <w:wAfter w:w="1432" w:type="dxa"/>
          <w:trHeight w:val="557"/>
        </w:trPr>
        <w:tc>
          <w:tcPr>
            <w:tcW w:w="8080" w:type="dxa"/>
            <w:gridSpan w:val="4"/>
          </w:tcPr>
          <w:p w:rsidR="002D6A47" w:rsidRPr="00796506" w:rsidRDefault="002D6A47" w:rsidP="001A6D11">
            <w:pPr>
              <w:pStyle w:val="ListParagraph"/>
              <w:numPr>
                <w:ilvl w:val="0"/>
                <w:numId w:val="2"/>
              </w:numPr>
              <w:jc w:val="both"/>
              <w:rPr>
                <w:rFonts w:ascii="Arial" w:eastAsia="Calibri" w:hAnsi="Arial" w:cs="Arial"/>
                <w:sz w:val="20"/>
                <w:szCs w:val="20"/>
              </w:rPr>
            </w:pPr>
            <w:r w:rsidRPr="00796506">
              <w:rPr>
                <w:rFonts w:ascii="Arial" w:eastAsia="Calibri" w:hAnsi="Arial" w:cs="Arial"/>
                <w:sz w:val="20"/>
                <w:szCs w:val="20"/>
              </w:rPr>
              <w:t>Maiņas auto (aizvietošanas transportlīdzeklis, ja ir notikusi automašīnas evakuācija un to nav iespējams salabot 1(vienas) dienas laikā). Pakalpojuma sniedzējam jānodrošina maiņas auto ne mazāk kā 5 (piecas) kalendārās dienas.</w:t>
            </w:r>
          </w:p>
        </w:tc>
        <w:tc>
          <w:tcPr>
            <w:tcW w:w="2126" w:type="dxa"/>
          </w:tcPr>
          <w:p w:rsidR="002D6A47" w:rsidRPr="00796506" w:rsidRDefault="002D6A47" w:rsidP="001A6D11">
            <w:pPr>
              <w:rPr>
                <w:i/>
                <w:sz w:val="20"/>
                <w:szCs w:val="20"/>
                <w:lang w:eastAsia="en-US"/>
              </w:rPr>
            </w:pPr>
          </w:p>
        </w:tc>
      </w:tr>
      <w:tr w:rsidR="002D6A47" w:rsidRPr="00796506" w:rsidTr="001A6D11">
        <w:trPr>
          <w:gridAfter w:val="1"/>
          <w:wAfter w:w="1432" w:type="dxa"/>
          <w:trHeight w:val="557"/>
        </w:trPr>
        <w:tc>
          <w:tcPr>
            <w:tcW w:w="8080" w:type="dxa"/>
            <w:gridSpan w:val="4"/>
          </w:tcPr>
          <w:p w:rsidR="002D6A47" w:rsidRPr="00796506" w:rsidRDefault="002D6A47" w:rsidP="001A6D11">
            <w:pPr>
              <w:pStyle w:val="ListParagraph"/>
              <w:numPr>
                <w:ilvl w:val="0"/>
                <w:numId w:val="2"/>
              </w:numPr>
              <w:jc w:val="both"/>
              <w:rPr>
                <w:rFonts w:ascii="Arial" w:eastAsia="Calibri" w:hAnsi="Arial" w:cs="Arial"/>
                <w:sz w:val="20"/>
                <w:szCs w:val="20"/>
              </w:rPr>
            </w:pPr>
            <w:r w:rsidRPr="00796506">
              <w:rPr>
                <w:rFonts w:ascii="Arial" w:eastAsia="Calibri" w:hAnsi="Arial" w:cs="Arial"/>
                <w:sz w:val="20"/>
                <w:szCs w:val="20"/>
              </w:rPr>
              <w:t>Pēc Pasūtītāja pieprasījuma, transportlīdzekļi (sākot ar 2009.gadu un jaunāki) tiek remontēti dīlera servisā, ražotāja akceptētā un garantiju saglabājošā servisā vai Pasūtītāja izvēlētā servisā.</w:t>
            </w:r>
          </w:p>
        </w:tc>
        <w:tc>
          <w:tcPr>
            <w:tcW w:w="2126" w:type="dxa"/>
          </w:tcPr>
          <w:p w:rsidR="002D6A47" w:rsidRPr="00796506" w:rsidRDefault="002D6A47" w:rsidP="001A6D11">
            <w:pPr>
              <w:rPr>
                <w:i/>
                <w:sz w:val="20"/>
                <w:szCs w:val="20"/>
                <w:lang w:eastAsia="en-US"/>
              </w:rPr>
            </w:pPr>
          </w:p>
        </w:tc>
      </w:tr>
      <w:tr w:rsidR="002D6A47" w:rsidRPr="00796506" w:rsidTr="001A6D11">
        <w:trPr>
          <w:gridAfter w:val="1"/>
          <w:wAfter w:w="1432" w:type="dxa"/>
          <w:trHeight w:val="286"/>
        </w:trPr>
        <w:tc>
          <w:tcPr>
            <w:tcW w:w="8080" w:type="dxa"/>
            <w:gridSpan w:val="4"/>
          </w:tcPr>
          <w:p w:rsidR="002D6A47" w:rsidRPr="00796506" w:rsidRDefault="002D6A47" w:rsidP="001A6D11">
            <w:pPr>
              <w:pStyle w:val="ListParagraph"/>
              <w:numPr>
                <w:ilvl w:val="0"/>
                <w:numId w:val="2"/>
              </w:numPr>
              <w:jc w:val="both"/>
              <w:rPr>
                <w:rFonts w:ascii="Arial" w:eastAsia="Calibri" w:hAnsi="Arial" w:cs="Arial"/>
                <w:sz w:val="20"/>
                <w:szCs w:val="20"/>
              </w:rPr>
            </w:pPr>
            <w:r w:rsidRPr="00796506">
              <w:rPr>
                <w:rFonts w:ascii="Arial" w:eastAsia="Calibri" w:hAnsi="Arial" w:cs="Arial"/>
                <w:sz w:val="20"/>
                <w:szCs w:val="20"/>
              </w:rPr>
              <w:t>Remontdarbu norīkojums tiek saskaņots un izsniegts, negaidot servisa remonta aprēķina tāmi, summā līdz EUR 500.</w:t>
            </w:r>
          </w:p>
        </w:tc>
        <w:tc>
          <w:tcPr>
            <w:tcW w:w="2126" w:type="dxa"/>
          </w:tcPr>
          <w:p w:rsidR="002D6A47" w:rsidRPr="00796506" w:rsidRDefault="002D6A47" w:rsidP="001A6D11">
            <w:pPr>
              <w:rPr>
                <w:i/>
                <w:sz w:val="20"/>
                <w:szCs w:val="20"/>
                <w:lang w:eastAsia="en-US"/>
              </w:rPr>
            </w:pPr>
          </w:p>
        </w:tc>
      </w:tr>
      <w:tr w:rsidR="002D6A47" w:rsidRPr="00796506" w:rsidTr="001A6D11">
        <w:trPr>
          <w:gridAfter w:val="1"/>
          <w:wAfter w:w="1432" w:type="dxa"/>
          <w:trHeight w:val="557"/>
        </w:trPr>
        <w:tc>
          <w:tcPr>
            <w:tcW w:w="8080" w:type="dxa"/>
            <w:gridSpan w:val="4"/>
          </w:tcPr>
          <w:p w:rsidR="002D6A47" w:rsidRPr="00796506" w:rsidRDefault="002D6A47" w:rsidP="001A6D11">
            <w:pPr>
              <w:pStyle w:val="ListParagraph"/>
              <w:numPr>
                <w:ilvl w:val="0"/>
                <w:numId w:val="2"/>
              </w:numPr>
              <w:jc w:val="both"/>
              <w:rPr>
                <w:rFonts w:ascii="Arial" w:eastAsia="Calibri" w:hAnsi="Arial" w:cs="Arial"/>
                <w:sz w:val="20"/>
                <w:szCs w:val="20"/>
              </w:rPr>
            </w:pPr>
            <w:r w:rsidRPr="00796506">
              <w:rPr>
                <w:rFonts w:ascii="Arial" w:eastAsia="Calibri" w:hAnsi="Arial" w:cs="Arial"/>
                <w:sz w:val="20"/>
                <w:szCs w:val="20"/>
              </w:rPr>
              <w:t>Apdrošināto transportlīdzekļu detaļu, papildus aprīkojuma zādzības gadījumā, piemēro zādzības pašrisku.</w:t>
            </w:r>
          </w:p>
        </w:tc>
        <w:tc>
          <w:tcPr>
            <w:tcW w:w="2126" w:type="dxa"/>
          </w:tcPr>
          <w:p w:rsidR="002D6A47" w:rsidRPr="00796506" w:rsidRDefault="002D6A47" w:rsidP="001A6D11">
            <w:pPr>
              <w:rPr>
                <w:i/>
                <w:sz w:val="20"/>
                <w:szCs w:val="20"/>
                <w:lang w:eastAsia="en-US"/>
              </w:rPr>
            </w:pPr>
          </w:p>
        </w:tc>
      </w:tr>
      <w:tr w:rsidR="002D6A47" w:rsidRPr="00796506" w:rsidTr="001A6D11">
        <w:trPr>
          <w:gridAfter w:val="1"/>
          <w:wAfter w:w="1432" w:type="dxa"/>
          <w:trHeight w:val="557"/>
        </w:trPr>
        <w:tc>
          <w:tcPr>
            <w:tcW w:w="8080" w:type="dxa"/>
            <w:gridSpan w:val="4"/>
          </w:tcPr>
          <w:p w:rsidR="002D6A47" w:rsidRPr="00796506" w:rsidRDefault="002D6A47" w:rsidP="001A6D11">
            <w:pPr>
              <w:pStyle w:val="ListParagraph"/>
              <w:numPr>
                <w:ilvl w:val="0"/>
                <w:numId w:val="2"/>
              </w:numPr>
              <w:jc w:val="both"/>
              <w:rPr>
                <w:rFonts w:ascii="Arial" w:eastAsia="Calibri" w:hAnsi="Arial" w:cs="Arial"/>
                <w:sz w:val="20"/>
                <w:szCs w:val="20"/>
              </w:rPr>
            </w:pPr>
            <w:r w:rsidRPr="00796506">
              <w:rPr>
                <w:rFonts w:ascii="Arial" w:eastAsia="Calibri" w:hAnsi="Arial" w:cs="Arial"/>
                <w:sz w:val="20"/>
                <w:szCs w:val="20"/>
              </w:rPr>
              <w:t>Stiklojuma (visu salona stiklu, spoguļu, lūku un lukturu) bojājumi tiek atlīdzināti bez pašriska, neatkarīgi no negadījumu skaita visā līguma darbības periodā</w:t>
            </w:r>
          </w:p>
        </w:tc>
        <w:tc>
          <w:tcPr>
            <w:tcW w:w="2126" w:type="dxa"/>
          </w:tcPr>
          <w:p w:rsidR="002D6A47" w:rsidRPr="00796506" w:rsidRDefault="002D6A47" w:rsidP="001A6D11">
            <w:pPr>
              <w:rPr>
                <w:i/>
                <w:sz w:val="20"/>
                <w:szCs w:val="20"/>
                <w:lang w:eastAsia="en-US"/>
              </w:rPr>
            </w:pPr>
          </w:p>
        </w:tc>
      </w:tr>
      <w:tr w:rsidR="002D6A47" w:rsidRPr="00796506" w:rsidTr="001A6D11">
        <w:trPr>
          <w:gridAfter w:val="1"/>
          <w:wAfter w:w="1432" w:type="dxa"/>
          <w:trHeight w:val="557"/>
        </w:trPr>
        <w:tc>
          <w:tcPr>
            <w:tcW w:w="8080" w:type="dxa"/>
            <w:gridSpan w:val="4"/>
          </w:tcPr>
          <w:p w:rsidR="002D6A47" w:rsidRPr="00796506" w:rsidRDefault="002D6A47" w:rsidP="001A6D11">
            <w:pPr>
              <w:pStyle w:val="ListParagraph"/>
              <w:numPr>
                <w:ilvl w:val="0"/>
                <w:numId w:val="2"/>
              </w:numPr>
              <w:jc w:val="both"/>
              <w:rPr>
                <w:rFonts w:ascii="Arial" w:eastAsia="Calibri" w:hAnsi="Arial" w:cs="Arial"/>
                <w:sz w:val="20"/>
                <w:szCs w:val="20"/>
              </w:rPr>
            </w:pPr>
            <w:r w:rsidRPr="00796506">
              <w:rPr>
                <w:rFonts w:ascii="Arial" w:hAnsi="Arial" w:cs="Arial"/>
                <w:sz w:val="20"/>
                <w:szCs w:val="20"/>
                <w:lang w:eastAsia="ar-SA"/>
              </w:rPr>
              <w:t>Apdrošināšana ir spēkā transportlīdzekļiem</w:t>
            </w:r>
            <w:proofErr w:type="gramStart"/>
            <w:r w:rsidRPr="00796506">
              <w:rPr>
                <w:rFonts w:ascii="Arial" w:hAnsi="Arial" w:cs="Arial"/>
                <w:sz w:val="20"/>
                <w:szCs w:val="20"/>
                <w:lang w:eastAsia="ar-SA"/>
              </w:rPr>
              <w:t xml:space="preserve"> atrodoties uz prāmja</w:t>
            </w:r>
            <w:proofErr w:type="gramEnd"/>
            <w:r w:rsidRPr="00796506">
              <w:rPr>
                <w:rFonts w:ascii="Arial" w:hAnsi="Arial" w:cs="Arial"/>
                <w:sz w:val="20"/>
                <w:szCs w:val="20"/>
                <w:lang w:eastAsia="ar-SA"/>
              </w:rPr>
              <w:t>.</w:t>
            </w:r>
          </w:p>
        </w:tc>
        <w:tc>
          <w:tcPr>
            <w:tcW w:w="2126" w:type="dxa"/>
          </w:tcPr>
          <w:p w:rsidR="002D6A47" w:rsidRPr="00796506" w:rsidRDefault="002D6A47" w:rsidP="001A6D11">
            <w:pPr>
              <w:rPr>
                <w:i/>
                <w:sz w:val="20"/>
                <w:szCs w:val="20"/>
                <w:lang w:eastAsia="en-US"/>
              </w:rPr>
            </w:pPr>
          </w:p>
        </w:tc>
      </w:tr>
      <w:tr w:rsidR="002D6A47" w:rsidRPr="00796506" w:rsidTr="001A6D11">
        <w:trPr>
          <w:gridAfter w:val="1"/>
          <w:wAfter w:w="1432" w:type="dxa"/>
          <w:trHeight w:val="557"/>
        </w:trPr>
        <w:tc>
          <w:tcPr>
            <w:tcW w:w="8080" w:type="dxa"/>
            <w:gridSpan w:val="4"/>
          </w:tcPr>
          <w:p w:rsidR="002D6A47" w:rsidRPr="00796506" w:rsidRDefault="002D6A47" w:rsidP="001A6D11">
            <w:pPr>
              <w:pStyle w:val="ListParagraph"/>
              <w:numPr>
                <w:ilvl w:val="0"/>
                <w:numId w:val="2"/>
              </w:numPr>
              <w:jc w:val="both"/>
              <w:rPr>
                <w:rFonts w:ascii="Arial" w:eastAsia="Calibri" w:hAnsi="Arial" w:cs="Arial"/>
                <w:sz w:val="20"/>
                <w:szCs w:val="20"/>
              </w:rPr>
            </w:pPr>
            <w:r w:rsidRPr="00796506">
              <w:rPr>
                <w:rFonts w:ascii="Arial" w:eastAsia="Calibri" w:hAnsi="Arial" w:cs="Arial"/>
                <w:sz w:val="20"/>
                <w:szCs w:val="20"/>
              </w:rPr>
              <w:lastRenderedPageBreak/>
              <w:t xml:space="preserve">Papildus bonuss par zemām atlīdzībām – ja līguma darbības laikā kopējais atlīdzību līmenis nepārsniedz 70% no līguma sākumā samaksātās apdrošināšanas </w:t>
            </w:r>
            <w:proofErr w:type="spellStart"/>
            <w:r w:rsidRPr="00796506">
              <w:rPr>
                <w:rFonts w:ascii="Arial" w:eastAsia="Calibri" w:hAnsi="Arial" w:cs="Arial"/>
                <w:sz w:val="20"/>
                <w:szCs w:val="20"/>
              </w:rPr>
              <w:t>prēmijas(t.i</w:t>
            </w:r>
            <w:proofErr w:type="spellEnd"/>
            <w:r w:rsidRPr="00796506">
              <w:rPr>
                <w:rFonts w:ascii="Arial" w:eastAsia="Calibri" w:hAnsi="Arial" w:cs="Arial"/>
                <w:sz w:val="20"/>
                <w:szCs w:val="20"/>
              </w:rPr>
              <w:t>. ¾ no gada kopējās apdrošināšanas prēmijas), Pasūtītājam atlikusī prēmijas daļa (1/4 no gada kopējās apdrošināšanas prēmijas) nav jāmaksā.</w:t>
            </w:r>
          </w:p>
        </w:tc>
        <w:tc>
          <w:tcPr>
            <w:tcW w:w="2126" w:type="dxa"/>
          </w:tcPr>
          <w:p w:rsidR="002D6A47" w:rsidRPr="00796506" w:rsidRDefault="002D6A47" w:rsidP="001A6D11">
            <w:pPr>
              <w:rPr>
                <w:i/>
                <w:sz w:val="20"/>
                <w:szCs w:val="20"/>
                <w:lang w:eastAsia="en-US"/>
              </w:rPr>
            </w:pPr>
          </w:p>
        </w:tc>
      </w:tr>
      <w:tr w:rsidR="002D6A47" w:rsidRPr="00796506" w:rsidTr="001A6D11">
        <w:trPr>
          <w:gridAfter w:val="1"/>
          <w:wAfter w:w="1432" w:type="dxa"/>
          <w:trHeight w:val="325"/>
        </w:trPr>
        <w:tc>
          <w:tcPr>
            <w:tcW w:w="8080" w:type="dxa"/>
            <w:gridSpan w:val="4"/>
          </w:tcPr>
          <w:p w:rsidR="002D6A47" w:rsidRPr="00796506" w:rsidRDefault="002D6A47" w:rsidP="001A6D11">
            <w:pPr>
              <w:pStyle w:val="ListParagraph"/>
              <w:numPr>
                <w:ilvl w:val="0"/>
                <w:numId w:val="2"/>
              </w:numPr>
              <w:jc w:val="both"/>
              <w:rPr>
                <w:rFonts w:ascii="Arial" w:eastAsia="Calibri" w:hAnsi="Arial" w:cs="Arial"/>
                <w:sz w:val="20"/>
                <w:szCs w:val="20"/>
              </w:rPr>
            </w:pPr>
            <w:proofErr w:type="spellStart"/>
            <w:r w:rsidRPr="00796506">
              <w:rPr>
                <w:rFonts w:ascii="Arial" w:eastAsia="Calibri" w:hAnsi="Arial" w:cs="Arial"/>
                <w:sz w:val="20"/>
                <w:szCs w:val="20"/>
              </w:rPr>
              <w:t>Hidrotrieciens</w:t>
            </w:r>
            <w:proofErr w:type="spellEnd"/>
            <w:r w:rsidRPr="00796506">
              <w:rPr>
                <w:rFonts w:ascii="Arial" w:eastAsia="Calibri" w:hAnsi="Arial" w:cs="Arial"/>
                <w:sz w:val="20"/>
                <w:szCs w:val="20"/>
              </w:rPr>
              <w:t xml:space="preserve"> ar limitu ne mazāku kā EUR 2000 katram transportlīdzeklim</w:t>
            </w:r>
            <w:proofErr w:type="gramStart"/>
            <w:r w:rsidRPr="00796506">
              <w:rPr>
                <w:rFonts w:ascii="Arial" w:eastAsia="Calibri" w:hAnsi="Arial" w:cs="Arial"/>
                <w:sz w:val="20"/>
                <w:szCs w:val="20"/>
              </w:rPr>
              <w:t xml:space="preserve">  </w:t>
            </w:r>
            <w:proofErr w:type="gramEnd"/>
            <w:r w:rsidRPr="00796506">
              <w:rPr>
                <w:rFonts w:ascii="Arial" w:eastAsia="Calibri" w:hAnsi="Arial" w:cs="Arial"/>
                <w:sz w:val="20"/>
                <w:szCs w:val="20"/>
              </w:rPr>
              <w:t>apdrošināšanas periodā.</w:t>
            </w:r>
          </w:p>
        </w:tc>
        <w:tc>
          <w:tcPr>
            <w:tcW w:w="2126" w:type="dxa"/>
          </w:tcPr>
          <w:p w:rsidR="002D6A47" w:rsidRPr="00796506" w:rsidRDefault="002D6A47" w:rsidP="001A6D11">
            <w:pPr>
              <w:rPr>
                <w:i/>
                <w:sz w:val="20"/>
                <w:szCs w:val="20"/>
                <w:lang w:eastAsia="en-US"/>
              </w:rPr>
            </w:pPr>
          </w:p>
        </w:tc>
      </w:tr>
      <w:tr w:rsidR="002D6A47" w:rsidRPr="00796506" w:rsidTr="001A6D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542" w:type="dxa"/>
          <w:trHeight w:val="976"/>
        </w:trPr>
        <w:tc>
          <w:tcPr>
            <w:tcW w:w="5548" w:type="dxa"/>
            <w:gridSpan w:val="2"/>
            <w:shd w:val="clear" w:color="auto" w:fill="auto"/>
          </w:tcPr>
          <w:p w:rsidR="002D6A47" w:rsidRPr="00796506" w:rsidRDefault="002D6A47" w:rsidP="001A6D11">
            <w:pPr>
              <w:jc w:val="both"/>
              <w:rPr>
                <w:rFonts w:eastAsia="Calibri"/>
                <w:lang w:eastAsia="ar-SA"/>
              </w:rPr>
            </w:pPr>
          </w:p>
          <w:p w:rsidR="002D6A47" w:rsidRPr="00796506" w:rsidRDefault="002D6A47" w:rsidP="001A6D11">
            <w:pPr>
              <w:jc w:val="both"/>
              <w:rPr>
                <w:rFonts w:eastAsia="Calibri"/>
                <w:lang w:eastAsia="ar-SA"/>
              </w:rPr>
            </w:pPr>
          </w:p>
        </w:tc>
        <w:tc>
          <w:tcPr>
            <w:tcW w:w="5548" w:type="dxa"/>
            <w:gridSpan w:val="3"/>
            <w:shd w:val="clear" w:color="auto" w:fill="auto"/>
          </w:tcPr>
          <w:p w:rsidR="002D6A47" w:rsidRPr="00796506" w:rsidRDefault="002D6A47" w:rsidP="001A6D11">
            <w:pPr>
              <w:jc w:val="both"/>
              <w:rPr>
                <w:rFonts w:eastAsia="Calibri"/>
              </w:rPr>
            </w:pPr>
          </w:p>
        </w:tc>
      </w:tr>
    </w:tbl>
    <w:p w:rsidR="002D6A47" w:rsidRPr="00796506" w:rsidRDefault="002D6A47" w:rsidP="002D6A47">
      <w:pPr>
        <w:jc w:val="both"/>
        <w:rPr>
          <w:rFonts w:ascii="Arial" w:hAnsi="Arial" w:cs="Arial"/>
          <w:sz w:val="20"/>
          <w:szCs w:val="20"/>
        </w:rPr>
      </w:pPr>
    </w:p>
    <w:p w:rsidR="002D6A47" w:rsidRPr="00796506" w:rsidRDefault="002D6A47" w:rsidP="002D6A47">
      <w:pPr>
        <w:jc w:val="both"/>
        <w:rPr>
          <w:rFonts w:ascii="Arial" w:hAnsi="Arial" w:cs="Arial"/>
          <w:sz w:val="20"/>
          <w:szCs w:val="20"/>
        </w:rPr>
      </w:pPr>
    </w:p>
    <w:p w:rsidR="002D6A47" w:rsidRPr="00796506" w:rsidRDefault="002D6A47" w:rsidP="002D6A47">
      <w:pPr>
        <w:jc w:val="both"/>
        <w:rPr>
          <w:rFonts w:ascii="Arial" w:hAnsi="Arial" w:cs="Arial"/>
          <w:sz w:val="20"/>
          <w:szCs w:val="20"/>
        </w:rPr>
      </w:pPr>
      <w:r w:rsidRPr="00796506">
        <w:rPr>
          <w:rFonts w:ascii="Arial" w:hAnsi="Arial" w:cs="Arial"/>
          <w:sz w:val="20"/>
          <w:szCs w:val="20"/>
        </w:rPr>
        <w:t>(Pilnvarotās personas amata nosaukums)</w:t>
      </w:r>
      <w:r w:rsidRPr="00796506">
        <w:rPr>
          <w:rFonts w:ascii="Arial" w:hAnsi="Arial" w:cs="Arial"/>
          <w:sz w:val="20"/>
          <w:szCs w:val="20"/>
        </w:rPr>
        <w:tab/>
        <w:t>(Personiskais paraksts)</w:t>
      </w:r>
      <w:r w:rsidRPr="00796506">
        <w:rPr>
          <w:rFonts w:ascii="Arial" w:hAnsi="Arial" w:cs="Arial"/>
          <w:sz w:val="20"/>
          <w:szCs w:val="20"/>
        </w:rPr>
        <w:tab/>
        <w:t>(Paraksta atšifrējums)</w:t>
      </w:r>
    </w:p>
    <w:p w:rsidR="002D6A47" w:rsidRPr="00796506" w:rsidRDefault="002D6A47" w:rsidP="002D6A47">
      <w:pPr>
        <w:jc w:val="both"/>
        <w:rPr>
          <w:rFonts w:ascii="Arial" w:hAnsi="Arial" w:cs="Arial"/>
          <w:sz w:val="20"/>
          <w:szCs w:val="20"/>
        </w:rPr>
      </w:pPr>
    </w:p>
    <w:p w:rsidR="002D6A47" w:rsidRPr="00796506" w:rsidRDefault="002D6A47" w:rsidP="002D6A47">
      <w:pPr>
        <w:jc w:val="both"/>
        <w:rPr>
          <w:rFonts w:ascii="Arial" w:hAnsi="Arial" w:cs="Arial"/>
          <w:sz w:val="20"/>
          <w:szCs w:val="20"/>
        </w:rPr>
      </w:pPr>
      <w:r w:rsidRPr="00796506">
        <w:rPr>
          <w:rFonts w:ascii="Arial" w:hAnsi="Arial" w:cs="Arial"/>
          <w:sz w:val="20"/>
          <w:szCs w:val="20"/>
        </w:rPr>
        <w:t>2015.gada ___._____________</w:t>
      </w:r>
    </w:p>
    <w:p w:rsidR="002D6A47" w:rsidRDefault="002D6A47" w:rsidP="002D6A47"/>
    <w:p w:rsidR="004D465E" w:rsidRDefault="004D465E"/>
    <w:sectPr w:rsidR="004D465E" w:rsidSect="002D6A47">
      <w:type w:val="nextColumn"/>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262F2"/>
    <w:multiLevelType w:val="multilevel"/>
    <w:tmpl w:val="490CD36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116030F6"/>
    <w:multiLevelType w:val="multilevel"/>
    <w:tmpl w:val="F51E29C0"/>
    <w:lvl w:ilvl="0">
      <w:start w:val="7"/>
      <w:numFmt w:val="decimal"/>
      <w:lvlText w:val="%1."/>
      <w:lvlJc w:val="left"/>
      <w:pPr>
        <w:ind w:left="360" w:hanging="360"/>
      </w:pPr>
      <w:rPr>
        <w:rFonts w:hint="default"/>
      </w:rPr>
    </w:lvl>
    <w:lvl w:ilvl="1">
      <w:start w:val="4"/>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2EF3570E"/>
    <w:multiLevelType w:val="multilevel"/>
    <w:tmpl w:val="6FAEF18E"/>
    <w:lvl w:ilvl="0">
      <w:start w:val="7"/>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3">
    <w:nsid w:val="44217877"/>
    <w:multiLevelType w:val="multilevel"/>
    <w:tmpl w:val="1B04D17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sz w:val="20"/>
        <w:szCs w:val="20"/>
      </w:rPr>
    </w:lvl>
    <w:lvl w:ilvl="2">
      <w:start w:val="1"/>
      <w:numFmt w:val="decimal"/>
      <w:lvlText w:val="%1.%2.%3."/>
      <w:lvlJc w:val="left"/>
      <w:pPr>
        <w:ind w:left="6676" w:hanging="720"/>
      </w:pPr>
      <w:rPr>
        <w:rFonts w:hint="default"/>
      </w:rPr>
    </w:lvl>
    <w:lvl w:ilvl="3">
      <w:start w:val="1"/>
      <w:numFmt w:val="decimal"/>
      <w:lvlText w:val="%1.%2.%3.%4."/>
      <w:lvlJc w:val="left"/>
      <w:pPr>
        <w:ind w:left="9654" w:hanging="720"/>
      </w:pPr>
      <w:rPr>
        <w:rFonts w:hint="default"/>
      </w:rPr>
    </w:lvl>
    <w:lvl w:ilvl="4">
      <w:start w:val="1"/>
      <w:numFmt w:val="decimal"/>
      <w:lvlText w:val="%1.%2.%3.%4.%5."/>
      <w:lvlJc w:val="left"/>
      <w:pPr>
        <w:ind w:left="12992" w:hanging="1080"/>
      </w:pPr>
      <w:rPr>
        <w:rFonts w:hint="default"/>
      </w:rPr>
    </w:lvl>
    <w:lvl w:ilvl="5">
      <w:start w:val="1"/>
      <w:numFmt w:val="decimal"/>
      <w:lvlText w:val="%1.%2.%3.%4.%5.%6."/>
      <w:lvlJc w:val="left"/>
      <w:pPr>
        <w:ind w:left="15970" w:hanging="1080"/>
      </w:pPr>
      <w:rPr>
        <w:rFonts w:hint="default"/>
      </w:rPr>
    </w:lvl>
    <w:lvl w:ilvl="6">
      <w:start w:val="1"/>
      <w:numFmt w:val="decimal"/>
      <w:lvlText w:val="%1.%2.%3.%4.%5.%6.%7."/>
      <w:lvlJc w:val="left"/>
      <w:pPr>
        <w:ind w:left="19308" w:hanging="1440"/>
      </w:pPr>
      <w:rPr>
        <w:rFonts w:hint="default"/>
      </w:rPr>
    </w:lvl>
    <w:lvl w:ilvl="7">
      <w:start w:val="1"/>
      <w:numFmt w:val="decimal"/>
      <w:lvlText w:val="%1.%2.%3.%4.%5.%6.%7.%8."/>
      <w:lvlJc w:val="left"/>
      <w:pPr>
        <w:ind w:left="22286" w:hanging="1440"/>
      </w:pPr>
      <w:rPr>
        <w:rFonts w:hint="default"/>
      </w:rPr>
    </w:lvl>
    <w:lvl w:ilvl="8">
      <w:start w:val="1"/>
      <w:numFmt w:val="decimal"/>
      <w:lvlText w:val="%1.%2.%3.%4.%5.%6.%7.%8.%9."/>
      <w:lvlJc w:val="left"/>
      <w:pPr>
        <w:ind w:left="25624" w:hanging="1800"/>
      </w:pPr>
      <w:rPr>
        <w:rFonts w:hint="default"/>
      </w:rPr>
    </w:lvl>
  </w:abstractNum>
  <w:abstractNum w:abstractNumId="4">
    <w:nsid w:val="4E4902A3"/>
    <w:multiLevelType w:val="multilevel"/>
    <w:tmpl w:val="95320DAA"/>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
    <w:nsid w:val="50922983"/>
    <w:multiLevelType w:val="multilevel"/>
    <w:tmpl w:val="666A7CF8"/>
    <w:lvl w:ilvl="0">
      <w:start w:val="7"/>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nsid w:val="68E865E4"/>
    <w:multiLevelType w:val="multilevel"/>
    <w:tmpl w:val="D318C6F0"/>
    <w:lvl w:ilvl="0">
      <w:start w:val="7"/>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7">
    <w:nsid w:val="6CCC170A"/>
    <w:multiLevelType w:val="multilevel"/>
    <w:tmpl w:val="5A1AEEA4"/>
    <w:lvl w:ilvl="0">
      <w:start w:val="6"/>
      <w:numFmt w:val="decimal"/>
      <w:lvlText w:val="%1."/>
      <w:lvlJc w:val="left"/>
      <w:pPr>
        <w:ind w:left="360" w:hanging="360"/>
      </w:pPr>
      <w:rPr>
        <w:rFonts w:hint="default"/>
        <w:sz w:val="22"/>
      </w:rPr>
    </w:lvl>
    <w:lvl w:ilvl="1">
      <w:start w:val="10"/>
      <w:numFmt w:val="decimal"/>
      <w:lvlText w:val="%1.%2."/>
      <w:lvlJc w:val="left"/>
      <w:pPr>
        <w:ind w:left="720" w:hanging="360"/>
      </w:pPr>
      <w:rPr>
        <w:rFonts w:hint="default"/>
        <w:b w:val="0"/>
        <w:sz w:val="20"/>
        <w:szCs w:val="20"/>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8">
    <w:nsid w:val="6FB01413"/>
    <w:multiLevelType w:val="multilevel"/>
    <w:tmpl w:val="A2D6712E"/>
    <w:lvl w:ilvl="0">
      <w:start w:val="7"/>
      <w:numFmt w:val="decimal"/>
      <w:lvlText w:val="%1."/>
      <w:lvlJc w:val="left"/>
      <w:pPr>
        <w:ind w:left="360" w:hanging="360"/>
      </w:pPr>
      <w:rPr>
        <w:rFonts w:hint="default"/>
      </w:rPr>
    </w:lvl>
    <w:lvl w:ilvl="1">
      <w:start w:val="2"/>
      <w:numFmt w:val="decimal"/>
      <w:lvlText w:val="%1.%2."/>
      <w:lvlJc w:val="left"/>
      <w:pPr>
        <w:ind w:left="819" w:hanging="360"/>
      </w:pPr>
      <w:rPr>
        <w:rFonts w:hint="default"/>
      </w:rPr>
    </w:lvl>
    <w:lvl w:ilvl="2">
      <w:start w:val="1"/>
      <w:numFmt w:val="decimal"/>
      <w:lvlText w:val="%1.%2.%3."/>
      <w:lvlJc w:val="left"/>
      <w:pPr>
        <w:ind w:left="1638" w:hanging="720"/>
      </w:pPr>
      <w:rPr>
        <w:rFonts w:hint="default"/>
      </w:rPr>
    </w:lvl>
    <w:lvl w:ilvl="3">
      <w:start w:val="1"/>
      <w:numFmt w:val="decimal"/>
      <w:lvlText w:val="%1.%2.%3.%4."/>
      <w:lvlJc w:val="left"/>
      <w:pPr>
        <w:ind w:left="2097" w:hanging="720"/>
      </w:pPr>
      <w:rPr>
        <w:rFonts w:hint="default"/>
      </w:rPr>
    </w:lvl>
    <w:lvl w:ilvl="4">
      <w:start w:val="1"/>
      <w:numFmt w:val="decimal"/>
      <w:lvlText w:val="%1.%2.%3.%4.%5."/>
      <w:lvlJc w:val="left"/>
      <w:pPr>
        <w:ind w:left="2916" w:hanging="1080"/>
      </w:pPr>
      <w:rPr>
        <w:rFonts w:hint="default"/>
      </w:rPr>
    </w:lvl>
    <w:lvl w:ilvl="5">
      <w:start w:val="1"/>
      <w:numFmt w:val="decimal"/>
      <w:lvlText w:val="%1.%2.%3.%4.%5.%6."/>
      <w:lvlJc w:val="left"/>
      <w:pPr>
        <w:ind w:left="3375" w:hanging="1080"/>
      </w:pPr>
      <w:rPr>
        <w:rFonts w:hint="default"/>
      </w:rPr>
    </w:lvl>
    <w:lvl w:ilvl="6">
      <w:start w:val="1"/>
      <w:numFmt w:val="decimal"/>
      <w:lvlText w:val="%1.%2.%3.%4.%5.%6.%7."/>
      <w:lvlJc w:val="left"/>
      <w:pPr>
        <w:ind w:left="4194" w:hanging="1440"/>
      </w:pPr>
      <w:rPr>
        <w:rFonts w:hint="default"/>
      </w:rPr>
    </w:lvl>
    <w:lvl w:ilvl="7">
      <w:start w:val="1"/>
      <w:numFmt w:val="decimal"/>
      <w:lvlText w:val="%1.%2.%3.%4.%5.%6.%7.%8."/>
      <w:lvlJc w:val="left"/>
      <w:pPr>
        <w:ind w:left="4653" w:hanging="1440"/>
      </w:pPr>
      <w:rPr>
        <w:rFonts w:hint="default"/>
      </w:rPr>
    </w:lvl>
    <w:lvl w:ilvl="8">
      <w:start w:val="1"/>
      <w:numFmt w:val="decimal"/>
      <w:lvlText w:val="%1.%2.%3.%4.%5.%6.%7.%8.%9."/>
      <w:lvlJc w:val="left"/>
      <w:pPr>
        <w:ind w:left="5472" w:hanging="1800"/>
      </w:pPr>
      <w:rPr>
        <w:rFonts w:hint="default"/>
      </w:rPr>
    </w:lvl>
  </w:abstractNum>
  <w:num w:numId="1">
    <w:abstractNumId w:val="4"/>
  </w:num>
  <w:num w:numId="2">
    <w:abstractNumId w:val="3"/>
  </w:num>
  <w:num w:numId="3">
    <w:abstractNumId w:val="7"/>
  </w:num>
  <w:num w:numId="4">
    <w:abstractNumId w:val="2"/>
  </w:num>
  <w:num w:numId="5">
    <w:abstractNumId w:val="8"/>
  </w:num>
  <w:num w:numId="6">
    <w:abstractNumId w:val="5"/>
  </w:num>
  <w:num w:numId="7">
    <w:abstractNumId w:val="1"/>
  </w:num>
  <w:num w:numId="8">
    <w:abstractNumId w:val="6"/>
  </w:num>
  <w:num w:numId="9">
    <w:abstractNumId w:val="0"/>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0"/>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6A47"/>
    <w:rsid w:val="002D6A47"/>
    <w:rsid w:val="003E1A55"/>
    <w:rsid w:val="004D465E"/>
    <w:rsid w:val="00556060"/>
    <w:rsid w:val="008E3C8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6A47"/>
    <w:pPr>
      <w:spacing w:after="0" w:line="240" w:lineRule="auto"/>
    </w:pPr>
    <w:rPr>
      <w:rFonts w:eastAsia="Times New Roman" w:cs="Times New Roman"/>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D6A4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6A47"/>
    <w:pPr>
      <w:spacing w:after="0" w:line="240" w:lineRule="auto"/>
    </w:pPr>
    <w:rPr>
      <w:rFonts w:eastAsia="Times New Roman" w:cs="Times New Roman"/>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D6A4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8847</Words>
  <Characters>5044</Characters>
  <Application>Microsoft Office Word</Application>
  <DocSecurity>0</DocSecurity>
  <Lines>42</Lines>
  <Paragraphs>27</Paragraphs>
  <ScaleCrop>false</ScaleCrop>
  <Company/>
  <LinksUpToDate>false</LinksUpToDate>
  <CharactersWithSpaces>13864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Aija Udalova</dc:creator>
  <cp:lastModifiedBy>Aija Udalova</cp:lastModifiedBy>
  <cp:revision>2</cp:revision>
  <dcterms:created xsi:type="dcterms:W3CDTF">2015-01-20T12:21:00Z</dcterms:created>
  <dcterms:modified xsi:type="dcterms:W3CDTF">2015-01-20T12:31:00Z</dcterms:modified>
</cp:coreProperties>
</file>